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000" w:rsidRPr="000C3000" w:rsidRDefault="000F7B44" w:rsidP="000C3000">
      <w:pPr>
        <w:tabs>
          <w:tab w:val="left" w:pos="5954"/>
        </w:tabs>
        <w:textAlignment w:val="auto"/>
        <w:rPr>
          <w:rFonts w:ascii="Arial" w:hAnsi="Arial" w:cs="Arial"/>
          <w:sz w:val="24"/>
          <w:szCs w:val="24"/>
        </w:rPr>
      </w:pPr>
      <w:r>
        <w:rPr>
          <w:rFonts w:ascii="Arial" w:hAnsi="Arial" w:cs="Arial"/>
          <w:sz w:val="24"/>
          <w:szCs w:val="24"/>
          <w:highlight w:val="green"/>
        </w:rPr>
        <w:t>bude doplněno</w:t>
      </w:r>
      <w:r>
        <w:rPr>
          <w:rFonts w:ascii="Arial" w:hAnsi="Arial" w:cs="Arial"/>
          <w:b/>
          <w:sz w:val="24"/>
          <w:szCs w:val="24"/>
        </w:rPr>
        <w:t xml:space="preserve"> </w:t>
      </w:r>
      <w:r w:rsidR="000C3000">
        <w:rPr>
          <w:rFonts w:ascii="Arial" w:hAnsi="Arial" w:cs="Arial"/>
          <w:b/>
          <w:sz w:val="24"/>
          <w:szCs w:val="24"/>
        </w:rPr>
        <w:t>[NÁZEV PRÁVNICKÉ OSOBY]</w:t>
      </w:r>
      <w:r w:rsidR="000C3000" w:rsidRPr="000C3000">
        <w:rPr>
          <w:rFonts w:ascii="Arial" w:hAnsi="Arial" w:cs="Arial"/>
          <w:sz w:val="24"/>
          <w:szCs w:val="24"/>
        </w:rPr>
        <w:tab/>
        <w:t xml:space="preserve">spoluvlastnický podíl: </w:t>
      </w:r>
      <w:r w:rsidR="00E36620">
        <w:rPr>
          <w:rFonts w:ascii="Arial" w:hAnsi="Arial" w:cs="Arial"/>
          <w:sz w:val="24"/>
          <w:szCs w:val="24"/>
          <w:highlight w:val="green"/>
        </w:rPr>
        <w:t>bude doplněno</w:t>
      </w: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se sídlem: </w:t>
      </w:r>
      <w:r>
        <w:rPr>
          <w:rFonts w:ascii="Arial" w:hAnsi="Arial" w:cs="Arial"/>
          <w:sz w:val="24"/>
          <w:szCs w:val="24"/>
        </w:rPr>
        <w:tab/>
      </w:r>
      <w:r w:rsidR="00E36620">
        <w:rPr>
          <w:rFonts w:ascii="Arial" w:hAnsi="Arial" w:cs="Arial"/>
          <w:sz w:val="24"/>
          <w:szCs w:val="24"/>
          <w:highlight w:val="green"/>
        </w:rPr>
        <w:t>bude doplněno</w:t>
      </w:r>
    </w:p>
    <w:p w:rsidR="000C3000" w:rsidRPr="00810CEB" w:rsidRDefault="000C3000" w:rsidP="000C3000">
      <w:pPr>
        <w:textAlignment w:val="auto"/>
        <w:rPr>
          <w:rFonts w:ascii="Arial" w:hAnsi="Arial" w:cs="Arial"/>
          <w:sz w:val="24"/>
          <w:szCs w:val="24"/>
          <w:highlight w:val="green"/>
        </w:rPr>
      </w:pPr>
      <w:r w:rsidRPr="000C3000">
        <w:rPr>
          <w:rFonts w:ascii="Arial" w:hAnsi="Arial" w:cs="Arial"/>
          <w:sz w:val="24"/>
          <w:szCs w:val="24"/>
        </w:rPr>
        <w:t>IČ</w:t>
      </w:r>
      <w:r>
        <w:rPr>
          <w:rFonts w:ascii="Arial" w:hAnsi="Arial" w:cs="Arial"/>
          <w:sz w:val="24"/>
          <w:szCs w:val="24"/>
        </w:rPr>
        <w:t>O</w:t>
      </w:r>
      <w:r w:rsidRPr="000C3000">
        <w:rPr>
          <w:rFonts w:ascii="Arial" w:hAnsi="Arial" w:cs="Arial"/>
          <w:sz w:val="24"/>
          <w:szCs w:val="24"/>
        </w:rPr>
        <w:t>:</w:t>
      </w:r>
      <w:r>
        <w:rPr>
          <w:rFonts w:ascii="Arial" w:hAnsi="Arial" w:cs="Arial"/>
          <w:sz w:val="24"/>
          <w:szCs w:val="24"/>
        </w:rPr>
        <w:tab/>
      </w:r>
      <w:r>
        <w:rPr>
          <w:rFonts w:ascii="Arial" w:hAnsi="Arial" w:cs="Arial"/>
          <w:sz w:val="24"/>
          <w:szCs w:val="24"/>
        </w:rPr>
        <w:tab/>
      </w:r>
      <w:r w:rsidRPr="000C3000">
        <w:rPr>
          <w:rFonts w:ascii="Arial" w:hAnsi="Arial" w:cs="Arial"/>
          <w:sz w:val="24"/>
          <w:szCs w:val="24"/>
        </w:rPr>
        <w:t xml:space="preserve"> </w:t>
      </w:r>
      <w:r w:rsidR="00E36620">
        <w:rPr>
          <w:rFonts w:ascii="Arial" w:hAnsi="Arial" w:cs="Arial"/>
          <w:sz w:val="24"/>
          <w:szCs w:val="24"/>
          <w:highlight w:val="green"/>
        </w:rPr>
        <w:t>bude doplněno</w:t>
      </w:r>
    </w:p>
    <w:p w:rsidR="000C3000" w:rsidRPr="00810CEB" w:rsidRDefault="000C3000" w:rsidP="000C3000">
      <w:pPr>
        <w:textAlignment w:val="auto"/>
        <w:rPr>
          <w:rFonts w:ascii="Arial" w:hAnsi="Arial" w:cs="Arial"/>
          <w:sz w:val="24"/>
          <w:szCs w:val="24"/>
          <w:highlight w:val="green"/>
        </w:rPr>
      </w:pPr>
      <w:r w:rsidRPr="000C3000">
        <w:rPr>
          <w:rFonts w:ascii="Arial" w:hAnsi="Arial" w:cs="Arial"/>
          <w:sz w:val="24"/>
          <w:szCs w:val="24"/>
        </w:rPr>
        <w:t xml:space="preserve">zapsaná v obchodním rejstříku vedeném </w:t>
      </w:r>
      <w:r w:rsidR="00E36620">
        <w:rPr>
          <w:rFonts w:ascii="Arial" w:hAnsi="Arial" w:cs="Arial"/>
          <w:sz w:val="24"/>
          <w:szCs w:val="24"/>
          <w:highlight w:val="green"/>
        </w:rPr>
        <w:t>bude doplněno</w:t>
      </w:r>
      <w:r w:rsidRPr="000C3000">
        <w:rPr>
          <w:rFonts w:ascii="Arial" w:hAnsi="Arial" w:cs="Arial"/>
          <w:sz w:val="24"/>
          <w:szCs w:val="24"/>
        </w:rPr>
        <w:t xml:space="preserve"> soudem v </w:t>
      </w:r>
      <w:r w:rsidR="00E36620">
        <w:rPr>
          <w:rFonts w:ascii="Arial" w:hAnsi="Arial" w:cs="Arial"/>
          <w:sz w:val="24"/>
          <w:szCs w:val="24"/>
          <w:highlight w:val="green"/>
        </w:rPr>
        <w:t>bude doplněno</w:t>
      </w:r>
      <w:r w:rsidRPr="000C3000">
        <w:rPr>
          <w:rFonts w:ascii="Arial" w:hAnsi="Arial" w:cs="Arial"/>
          <w:sz w:val="24"/>
          <w:szCs w:val="24"/>
        </w:rPr>
        <w:t xml:space="preserve">, oddíl </w:t>
      </w:r>
      <w:r w:rsidR="00E36620">
        <w:rPr>
          <w:rFonts w:ascii="Arial" w:hAnsi="Arial" w:cs="Arial"/>
          <w:sz w:val="24"/>
          <w:szCs w:val="24"/>
          <w:highlight w:val="green"/>
        </w:rPr>
        <w:t>bude doplněno</w:t>
      </w:r>
      <w:r w:rsidRPr="000C3000">
        <w:rPr>
          <w:rFonts w:ascii="Arial" w:hAnsi="Arial" w:cs="Arial"/>
          <w:sz w:val="24"/>
          <w:szCs w:val="24"/>
        </w:rPr>
        <w:t xml:space="preserve">, vložka </w:t>
      </w:r>
      <w:r w:rsidR="00E36620">
        <w:rPr>
          <w:rFonts w:ascii="Arial" w:hAnsi="Arial" w:cs="Arial"/>
          <w:sz w:val="24"/>
          <w:szCs w:val="24"/>
          <w:highlight w:val="green"/>
        </w:rPr>
        <w:t>bude doplněno</w:t>
      </w:r>
    </w:p>
    <w:p w:rsidR="000C3000" w:rsidRPr="000C3000" w:rsidRDefault="000C3000" w:rsidP="000C3000">
      <w:pPr>
        <w:textAlignment w:val="auto"/>
        <w:rPr>
          <w:rFonts w:ascii="Arial" w:hAnsi="Arial" w:cs="Arial"/>
          <w:sz w:val="24"/>
          <w:szCs w:val="24"/>
        </w:rPr>
      </w:pPr>
      <w:r>
        <w:rPr>
          <w:rFonts w:ascii="Arial" w:hAnsi="Arial" w:cs="Arial"/>
          <w:sz w:val="24"/>
          <w:szCs w:val="24"/>
        </w:rPr>
        <w:t>za kterou jedná</w:t>
      </w:r>
      <w:r w:rsidRPr="000C3000">
        <w:rPr>
          <w:rFonts w:ascii="Arial" w:hAnsi="Arial" w:cs="Arial"/>
          <w:sz w:val="24"/>
          <w:szCs w:val="24"/>
        </w:rPr>
        <w:t xml:space="preserve"> </w:t>
      </w:r>
      <w:r w:rsidR="00E36620">
        <w:rPr>
          <w:rFonts w:ascii="Arial" w:hAnsi="Arial" w:cs="Arial"/>
          <w:sz w:val="24"/>
          <w:szCs w:val="24"/>
          <w:highlight w:val="green"/>
        </w:rPr>
        <w:t>bude doplněno</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jako „</w:t>
      </w:r>
      <w:r w:rsidR="00820A96" w:rsidRPr="00820A96">
        <w:rPr>
          <w:rFonts w:ascii="Arial" w:hAnsi="Arial" w:cs="Arial"/>
          <w:b/>
          <w:sz w:val="24"/>
          <w:szCs w:val="24"/>
        </w:rPr>
        <w:t>prodávající</w:t>
      </w:r>
      <w:r w:rsidRPr="000C3000">
        <w:rPr>
          <w:rFonts w:ascii="Arial" w:hAnsi="Arial" w:cs="Arial"/>
          <w:sz w:val="24"/>
          <w:szCs w:val="24"/>
        </w:rPr>
        <w:t>“ na straně jedné</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a</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b/>
          <w:bCs/>
          <w:color w:val="000000"/>
          <w:sz w:val="24"/>
          <w:szCs w:val="24"/>
        </w:rPr>
      </w:pPr>
      <w:r w:rsidRPr="000C3000">
        <w:rPr>
          <w:rFonts w:ascii="Arial" w:hAnsi="Arial" w:cs="Arial"/>
          <w:b/>
          <w:bCs/>
          <w:color w:val="000000"/>
          <w:sz w:val="24"/>
          <w:szCs w:val="24"/>
        </w:rPr>
        <w:t>Středočeský kraj</w:t>
      </w:r>
    </w:p>
    <w:p w:rsidR="000C3000" w:rsidRPr="000C3000" w:rsidRDefault="000C3000" w:rsidP="000C3000">
      <w:pPr>
        <w:textAlignment w:val="auto"/>
        <w:rPr>
          <w:rFonts w:ascii="Arial" w:hAnsi="Arial" w:cs="Arial"/>
          <w:bCs/>
          <w:color w:val="000000"/>
          <w:sz w:val="24"/>
          <w:szCs w:val="24"/>
        </w:rPr>
      </w:pPr>
      <w:r w:rsidRPr="000C3000">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C3000">
        <w:rPr>
          <w:rFonts w:ascii="Arial" w:hAnsi="Arial" w:cs="Arial"/>
          <w:bCs/>
          <w:color w:val="000000"/>
          <w:sz w:val="24"/>
          <w:szCs w:val="24"/>
        </w:rPr>
        <w:t xml:space="preserve"> Zborovská 11, </w:t>
      </w:r>
      <w:r>
        <w:rPr>
          <w:rFonts w:ascii="Arial" w:hAnsi="Arial" w:cs="Arial"/>
          <w:bCs/>
          <w:color w:val="000000"/>
          <w:sz w:val="24"/>
          <w:szCs w:val="24"/>
        </w:rPr>
        <w:t>Praha 5, Smíchov, PSČ: 150 21</w:t>
      </w:r>
    </w:p>
    <w:p w:rsidR="000C3000" w:rsidRPr="000C3000" w:rsidRDefault="000C3000" w:rsidP="000C3000">
      <w:pPr>
        <w:textAlignment w:val="auto"/>
        <w:rPr>
          <w:rFonts w:ascii="Arial" w:hAnsi="Arial" w:cs="Arial"/>
          <w:bCs/>
          <w:color w:val="000000"/>
          <w:sz w:val="24"/>
          <w:szCs w:val="24"/>
        </w:rPr>
      </w:pPr>
      <w:r w:rsidRPr="000C3000">
        <w:rPr>
          <w:rFonts w:ascii="Arial" w:hAnsi="Arial" w:cs="Arial"/>
          <w:bCs/>
          <w:color w:val="000000"/>
          <w:sz w:val="24"/>
          <w:szCs w:val="24"/>
        </w:rPr>
        <w:t>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C3000">
        <w:rPr>
          <w:rFonts w:ascii="Arial" w:hAnsi="Arial" w:cs="Arial"/>
          <w:bCs/>
          <w:color w:val="000000"/>
          <w:sz w:val="24"/>
          <w:szCs w:val="24"/>
        </w:rPr>
        <w:t xml:space="preserve"> 70891095</w:t>
      </w:r>
    </w:p>
    <w:p w:rsidR="000C3000" w:rsidRPr="000C3000" w:rsidRDefault="000C3000" w:rsidP="000C3000">
      <w:pPr>
        <w:spacing w:before="60"/>
        <w:textAlignment w:val="auto"/>
        <w:rPr>
          <w:rFonts w:ascii="Arial" w:hAnsi="Arial" w:cs="Arial"/>
          <w:b/>
          <w:bCs/>
          <w:color w:val="000000"/>
          <w:sz w:val="24"/>
          <w:szCs w:val="24"/>
        </w:rPr>
      </w:pPr>
      <w:r w:rsidRPr="000C3000">
        <w:rPr>
          <w:rFonts w:ascii="Arial" w:hAnsi="Arial" w:cs="Arial"/>
          <w:b/>
          <w:bCs/>
          <w:color w:val="000000"/>
          <w:sz w:val="24"/>
          <w:szCs w:val="24"/>
        </w:rPr>
        <w:t>zastoupen</w:t>
      </w:r>
      <w:r>
        <w:rPr>
          <w:rFonts w:ascii="Arial" w:hAnsi="Arial" w:cs="Arial"/>
          <w:b/>
          <w:bCs/>
          <w:color w:val="000000"/>
          <w:sz w:val="24"/>
          <w:szCs w:val="24"/>
        </w:rPr>
        <w:t>ý</w:t>
      </w:r>
      <w:r w:rsidRPr="000C3000">
        <w:rPr>
          <w:rFonts w:ascii="Arial" w:hAnsi="Arial" w:cs="Arial"/>
          <w:b/>
          <w:bCs/>
          <w:color w:val="000000"/>
          <w:sz w:val="24"/>
          <w:szCs w:val="24"/>
        </w:rPr>
        <w:t>: Krajskou správou a údržbou silnic Středočeského kraje</w:t>
      </w:r>
      <w:r>
        <w:rPr>
          <w:rFonts w:ascii="Arial" w:hAnsi="Arial" w:cs="Arial"/>
          <w:b/>
          <w:bCs/>
          <w:color w:val="000000"/>
          <w:sz w:val="24"/>
          <w:szCs w:val="24"/>
        </w:rPr>
        <w:t>, příspěvková organizace</w:t>
      </w:r>
    </w:p>
    <w:p w:rsidR="000C3000" w:rsidRPr="000C3000" w:rsidRDefault="000C3000" w:rsidP="000C3000">
      <w:pPr>
        <w:textAlignment w:val="auto"/>
        <w:rPr>
          <w:rFonts w:ascii="Arial" w:hAnsi="Arial" w:cs="Arial"/>
          <w:bCs/>
          <w:color w:val="000000"/>
          <w:sz w:val="24"/>
          <w:szCs w:val="24"/>
        </w:rPr>
      </w:pPr>
      <w:r w:rsidRPr="000C3000">
        <w:rPr>
          <w:rFonts w:ascii="Arial" w:hAnsi="Arial" w:cs="Arial"/>
          <w:bCs/>
          <w:color w:val="000000"/>
          <w:sz w:val="24"/>
          <w:szCs w:val="24"/>
        </w:rPr>
        <w:t xml:space="preserve"> se sídlem</w:t>
      </w:r>
      <w:r>
        <w:rPr>
          <w:rFonts w:ascii="Arial" w:hAnsi="Arial" w:cs="Arial"/>
          <w:bCs/>
          <w:color w:val="000000"/>
          <w:sz w:val="24"/>
          <w:szCs w:val="24"/>
        </w:rPr>
        <w:t>:</w:t>
      </w:r>
      <w:r>
        <w:rPr>
          <w:rFonts w:ascii="Arial" w:hAnsi="Arial" w:cs="Arial"/>
          <w:bCs/>
          <w:color w:val="000000"/>
          <w:sz w:val="24"/>
          <w:szCs w:val="24"/>
        </w:rPr>
        <w:tab/>
      </w:r>
      <w:r w:rsidRPr="000C3000">
        <w:rPr>
          <w:rFonts w:ascii="Arial" w:hAnsi="Arial" w:cs="Arial"/>
          <w:bCs/>
          <w:color w:val="000000"/>
          <w:sz w:val="24"/>
          <w:szCs w:val="24"/>
        </w:rPr>
        <w:t xml:space="preserve"> Zborovská </w:t>
      </w:r>
      <w:r>
        <w:rPr>
          <w:rFonts w:ascii="Arial" w:hAnsi="Arial" w:cs="Arial"/>
          <w:bCs/>
          <w:color w:val="000000"/>
          <w:sz w:val="24"/>
          <w:szCs w:val="24"/>
        </w:rPr>
        <w:t>81/</w:t>
      </w:r>
      <w:r w:rsidRPr="000C3000">
        <w:rPr>
          <w:rFonts w:ascii="Arial" w:hAnsi="Arial" w:cs="Arial"/>
          <w:bCs/>
          <w:color w:val="000000"/>
          <w:sz w:val="24"/>
          <w:szCs w:val="24"/>
        </w:rPr>
        <w:t xml:space="preserve">11, </w:t>
      </w:r>
      <w:r>
        <w:rPr>
          <w:rFonts w:ascii="Arial" w:hAnsi="Arial" w:cs="Arial"/>
          <w:bCs/>
          <w:color w:val="000000"/>
          <w:sz w:val="24"/>
          <w:szCs w:val="24"/>
        </w:rPr>
        <w:t>Praha 5, Smíchov, PSČ: 150 00</w:t>
      </w:r>
    </w:p>
    <w:p w:rsidR="000C3000" w:rsidRPr="000C3000" w:rsidRDefault="000C3000" w:rsidP="000C3000">
      <w:pPr>
        <w:tabs>
          <w:tab w:val="left" w:pos="1276"/>
        </w:tabs>
        <w:textAlignment w:val="auto"/>
        <w:rPr>
          <w:rFonts w:ascii="Arial" w:hAnsi="Arial" w:cs="Arial"/>
          <w:bCs/>
          <w:color w:val="000000"/>
          <w:sz w:val="24"/>
          <w:szCs w:val="24"/>
        </w:rPr>
      </w:pPr>
      <w:r w:rsidRPr="000C3000">
        <w:rPr>
          <w:rFonts w:ascii="Arial" w:hAnsi="Arial" w:cs="Arial"/>
          <w:bCs/>
          <w:color w:val="000000"/>
          <w:sz w:val="24"/>
          <w:szCs w:val="24"/>
        </w:rPr>
        <w:t>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C3000">
        <w:rPr>
          <w:rFonts w:ascii="Arial" w:hAnsi="Arial" w:cs="Arial"/>
          <w:bCs/>
          <w:color w:val="000000"/>
          <w:sz w:val="24"/>
          <w:szCs w:val="24"/>
        </w:rPr>
        <w:t xml:space="preserve"> 000 66 001</w:t>
      </w:r>
    </w:p>
    <w:p w:rsidR="000C3000" w:rsidRPr="000C3000" w:rsidRDefault="00C675AF" w:rsidP="000C3000">
      <w:pPr>
        <w:textAlignment w:val="auto"/>
        <w:rPr>
          <w:rFonts w:ascii="Arial" w:hAnsi="Arial" w:cs="Arial"/>
          <w:b/>
          <w:bCs/>
          <w:color w:val="000000"/>
          <w:sz w:val="24"/>
          <w:szCs w:val="24"/>
        </w:rPr>
      </w:pPr>
      <w:r>
        <w:rPr>
          <w:rFonts w:ascii="Arial" w:hAnsi="Arial" w:cs="Arial"/>
          <w:bCs/>
          <w:color w:val="000000"/>
          <w:sz w:val="24"/>
          <w:szCs w:val="24"/>
        </w:rPr>
        <w:t>za kterou jedná Mgr</w:t>
      </w:r>
      <w:r w:rsidR="000C3000">
        <w:rPr>
          <w:rFonts w:ascii="Arial" w:hAnsi="Arial" w:cs="Arial"/>
          <w:bCs/>
          <w:color w:val="000000"/>
          <w:sz w:val="24"/>
          <w:szCs w:val="24"/>
        </w:rPr>
        <w:t>. Zdeněk Dvořák,</w:t>
      </w:r>
      <w:r w:rsidR="007D7C33">
        <w:rPr>
          <w:rFonts w:ascii="Arial" w:hAnsi="Arial" w:cs="Arial"/>
          <w:bCs/>
          <w:color w:val="000000"/>
          <w:sz w:val="24"/>
          <w:szCs w:val="24"/>
        </w:rPr>
        <w:t xml:space="preserve"> MPA</w:t>
      </w:r>
      <w:r>
        <w:rPr>
          <w:rFonts w:ascii="Arial" w:hAnsi="Arial" w:cs="Arial"/>
          <w:bCs/>
          <w:color w:val="000000"/>
          <w:sz w:val="24"/>
          <w:szCs w:val="24"/>
        </w:rPr>
        <w:t>,</w:t>
      </w:r>
      <w:r w:rsidR="000C3000">
        <w:rPr>
          <w:rFonts w:ascii="Arial" w:hAnsi="Arial" w:cs="Arial"/>
          <w:bCs/>
          <w:color w:val="000000"/>
          <w:sz w:val="24"/>
          <w:szCs w:val="24"/>
        </w:rPr>
        <w:t xml:space="preserve"> ředitel</w:t>
      </w:r>
      <w:r w:rsidR="000C3000" w:rsidRPr="000C3000">
        <w:rPr>
          <w:rFonts w:ascii="Arial" w:hAnsi="Arial" w:cs="Arial"/>
          <w:b/>
          <w:bCs/>
          <w:color w:val="000000"/>
          <w:sz w:val="24"/>
          <w:szCs w:val="24"/>
        </w:rPr>
        <w:t xml:space="preserve"> </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jako „</w:t>
      </w:r>
      <w:r w:rsidR="00820A96" w:rsidRPr="00820A96">
        <w:rPr>
          <w:rFonts w:ascii="Arial" w:hAnsi="Arial" w:cs="Arial"/>
          <w:b/>
          <w:sz w:val="24"/>
          <w:szCs w:val="24"/>
        </w:rPr>
        <w:t>kupující</w:t>
      </w:r>
      <w:r w:rsidRPr="000C3000">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označování jako „</w:t>
      </w:r>
      <w:r w:rsidR="00820A96" w:rsidRPr="00820A96">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
    <w:p w:rsidR="00465EC5" w:rsidRDefault="00465EC5"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 xml:space="preserve">Prodávající </w:t>
      </w:r>
      <w:r w:rsidR="003829B3">
        <w:rPr>
          <w:rFonts w:ascii="Arial" w:hAnsi="Arial" w:cs="Arial"/>
          <w:sz w:val="24"/>
          <w:szCs w:val="24"/>
        </w:rPr>
        <w:t xml:space="preserve">je </w:t>
      </w:r>
      <w:r w:rsidR="00772176">
        <w:rPr>
          <w:rFonts w:ascii="Arial" w:hAnsi="Arial" w:cs="Arial"/>
          <w:sz w:val="24"/>
          <w:szCs w:val="24"/>
        </w:rPr>
        <w:t>výlučným vlastníkem</w:t>
      </w:r>
      <w:bookmarkStart w:id="0" w:name="_GoBack"/>
      <w:bookmarkEnd w:id="0"/>
      <w:r w:rsidR="003829B3">
        <w:rPr>
          <w:rFonts w:ascii="Arial" w:hAnsi="Arial" w:cs="Arial"/>
          <w:sz w:val="24"/>
          <w:szCs w:val="24"/>
        </w:rPr>
        <w:t xml:space="preserve"> </w:t>
      </w:r>
      <w:r w:rsidRPr="000F7B44">
        <w:rPr>
          <w:rFonts w:ascii="Arial" w:hAnsi="Arial" w:cs="Arial"/>
          <w:sz w:val="24"/>
          <w:szCs w:val="24"/>
          <w:highlight w:val="yellow"/>
        </w:rPr>
        <w:t xml:space="preserve">pozemku </w:t>
      </w:r>
      <w:r w:rsidR="000C3000" w:rsidRPr="00593B49">
        <w:rPr>
          <w:rFonts w:ascii="Arial" w:hAnsi="Arial" w:cs="Arial"/>
          <w:sz w:val="24"/>
          <w:szCs w:val="24"/>
        </w:rPr>
        <w:t xml:space="preserve">parcelní č. </w:t>
      </w:r>
      <w:r w:rsidR="000C3000" w:rsidRPr="00810CEB">
        <w:rPr>
          <w:rFonts w:ascii="Arial" w:hAnsi="Arial" w:cs="Arial"/>
          <w:sz w:val="24"/>
          <w:szCs w:val="24"/>
          <w:highlight w:val="green"/>
        </w:rPr>
        <w:t>[</w:t>
      </w:r>
      <w:r w:rsidR="00E36620">
        <w:rPr>
          <w:rFonts w:ascii="Arial" w:hAnsi="Arial" w:cs="Arial"/>
          <w:sz w:val="24"/>
          <w:szCs w:val="24"/>
          <w:highlight w:val="green"/>
        </w:rPr>
        <w:t>bude doplněno</w:t>
      </w:r>
      <w:r w:rsidR="000C3000" w:rsidRPr="00810CEB">
        <w:rPr>
          <w:rFonts w:ascii="Arial" w:hAnsi="Arial" w:cs="Arial"/>
          <w:sz w:val="24"/>
          <w:szCs w:val="24"/>
          <w:highlight w:val="green"/>
        </w:rPr>
        <w:t>],</w:t>
      </w:r>
      <w:r w:rsidR="000C3000" w:rsidRPr="00593B49">
        <w:rPr>
          <w:rFonts w:ascii="Arial" w:hAnsi="Arial" w:cs="Arial"/>
          <w:sz w:val="24"/>
          <w:szCs w:val="24"/>
        </w:rPr>
        <w:t xml:space="preserve"> druh pozemku</w:t>
      </w:r>
      <w:r w:rsidR="00A41181" w:rsidRPr="00593B49">
        <w:rPr>
          <w:rFonts w:ascii="Arial" w:hAnsi="Arial" w:cs="Arial"/>
          <w:sz w:val="24"/>
          <w:szCs w:val="24"/>
        </w:rPr>
        <w:t xml:space="preserve"> </w:t>
      </w:r>
      <w:r w:rsidR="00A41181" w:rsidRPr="00810CEB">
        <w:rPr>
          <w:rFonts w:ascii="Arial" w:hAnsi="Arial" w:cs="Arial"/>
          <w:sz w:val="24"/>
          <w:szCs w:val="24"/>
          <w:highlight w:val="green"/>
        </w:rPr>
        <w:t>[</w:t>
      </w:r>
      <w:r w:rsidR="00E36620">
        <w:rPr>
          <w:rFonts w:ascii="Arial" w:hAnsi="Arial" w:cs="Arial"/>
          <w:sz w:val="24"/>
          <w:szCs w:val="24"/>
          <w:highlight w:val="green"/>
        </w:rPr>
        <w:t>bude doplněno</w:t>
      </w:r>
      <w:r w:rsidR="00A41181" w:rsidRPr="00810CEB">
        <w:rPr>
          <w:rFonts w:ascii="Arial" w:hAnsi="Arial" w:cs="Arial"/>
          <w:sz w:val="24"/>
          <w:szCs w:val="24"/>
          <w:highlight w:val="green"/>
        </w:rPr>
        <w:t>]</w:t>
      </w:r>
      <w:r w:rsidR="00A41181" w:rsidRPr="00593B49">
        <w:rPr>
          <w:rFonts w:ascii="Arial" w:hAnsi="Arial" w:cs="Arial"/>
          <w:sz w:val="24"/>
          <w:szCs w:val="24"/>
        </w:rPr>
        <w:t xml:space="preserve">, o výměře </w:t>
      </w:r>
      <w:r w:rsidR="00A41181" w:rsidRPr="00810CEB">
        <w:rPr>
          <w:rFonts w:ascii="Arial" w:hAnsi="Arial" w:cs="Arial"/>
          <w:sz w:val="24"/>
          <w:szCs w:val="24"/>
          <w:highlight w:val="green"/>
        </w:rPr>
        <w:t>[</w:t>
      </w:r>
      <w:r w:rsidR="00E36620">
        <w:rPr>
          <w:rFonts w:ascii="Arial" w:hAnsi="Arial" w:cs="Arial"/>
          <w:sz w:val="24"/>
          <w:szCs w:val="24"/>
          <w:highlight w:val="green"/>
        </w:rPr>
        <w:t>bude doplněno</w:t>
      </w:r>
      <w:r w:rsidR="00A41181" w:rsidRPr="00810CEB">
        <w:rPr>
          <w:rFonts w:ascii="Arial" w:hAnsi="Arial" w:cs="Arial"/>
          <w:sz w:val="24"/>
          <w:szCs w:val="24"/>
          <w:highlight w:val="green"/>
        </w:rPr>
        <w:t>]</w:t>
      </w:r>
      <w:r>
        <w:rPr>
          <w:rFonts w:ascii="Arial" w:hAnsi="Arial" w:cs="Arial"/>
          <w:sz w:val="24"/>
          <w:szCs w:val="24"/>
        </w:rPr>
        <w:t xml:space="preserve">, </w:t>
      </w:r>
      <w:r w:rsidR="00181A0F" w:rsidRPr="00593B49">
        <w:rPr>
          <w:rFonts w:ascii="Arial" w:hAnsi="Arial" w:cs="Arial"/>
          <w:sz w:val="24"/>
          <w:szCs w:val="24"/>
          <w:highlight w:val="yellow"/>
          <w:lang w:val="en-US"/>
        </w:rPr>
        <w:t>zapsaného</w:t>
      </w:r>
      <w:r>
        <w:rPr>
          <w:rFonts w:ascii="Arial" w:hAnsi="Arial" w:cs="Arial"/>
          <w:sz w:val="24"/>
          <w:szCs w:val="24"/>
        </w:rPr>
        <w:t xml:space="preserve"> v katastru nemovitostí u Katastrálního úřadu pro </w:t>
      </w:r>
      <w:r w:rsidR="00E36620">
        <w:rPr>
          <w:rFonts w:ascii="Arial" w:hAnsi="Arial" w:cs="Arial"/>
          <w:sz w:val="24"/>
          <w:szCs w:val="24"/>
          <w:highlight w:val="green"/>
        </w:rPr>
        <w:t>bude doplněno</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E36620">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 na LV č. </w:t>
      </w:r>
      <w:r w:rsidR="00E36620">
        <w:rPr>
          <w:rFonts w:ascii="Arial" w:hAnsi="Arial" w:cs="Arial"/>
          <w:sz w:val="24"/>
          <w:szCs w:val="24"/>
          <w:highlight w:val="green"/>
        </w:rPr>
        <w:t>bude doplněno</w:t>
      </w:r>
      <w:r>
        <w:rPr>
          <w:rFonts w:ascii="Arial" w:hAnsi="Arial" w:cs="Arial"/>
          <w:sz w:val="24"/>
          <w:szCs w:val="24"/>
        </w:rPr>
        <w:t xml:space="preserve"> pro obec </w:t>
      </w:r>
      <w:r w:rsidR="00E36620">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a k.ú. </w:t>
      </w:r>
      <w:r w:rsidR="00E36620">
        <w:rPr>
          <w:rFonts w:ascii="Arial" w:hAnsi="Arial" w:cs="Arial"/>
          <w:sz w:val="24"/>
          <w:szCs w:val="24"/>
          <w:highlight w:val="green"/>
        </w:rPr>
        <w:t>bude doplněno</w:t>
      </w:r>
      <w:r>
        <w:rPr>
          <w:rFonts w:ascii="Arial" w:hAnsi="Arial" w:cs="Arial"/>
          <w:sz w:val="24"/>
          <w:szCs w:val="24"/>
        </w:rPr>
        <w:t xml:space="preserve"> (dále jen „</w:t>
      </w:r>
      <w:r w:rsidR="00820A96" w:rsidRPr="00820A96">
        <w:rPr>
          <w:rFonts w:ascii="Arial" w:hAnsi="Arial" w:cs="Arial"/>
          <w:b/>
          <w:sz w:val="24"/>
          <w:szCs w:val="24"/>
        </w:rPr>
        <w:t>předmět smlouvy</w:t>
      </w:r>
      <w:r>
        <w:rPr>
          <w:rFonts w:ascii="Arial" w:hAnsi="Arial" w:cs="Arial"/>
          <w:sz w:val="24"/>
          <w:szCs w:val="24"/>
        </w:rPr>
        <w:t>“).</w:t>
      </w:r>
    </w:p>
    <w:p w:rsidR="00567808" w:rsidRPr="00810CEB" w:rsidRDefault="00CB52AC"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593B49">
        <w:rPr>
          <w:rFonts w:ascii="Arial" w:hAnsi="Arial" w:cs="Arial"/>
          <w:sz w:val="24"/>
          <w:szCs w:val="24"/>
        </w:rPr>
        <w:t xml:space="preserve"> listiny</w:t>
      </w:r>
      <w:r>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zavazuje odevzdat předmět smlouvy uvedený v čl. I. této smlouvy, a to spoluvlastnický podíl o velikosti</w:t>
      </w:r>
      <w:r w:rsidR="00621BA0">
        <w:rPr>
          <w:rFonts w:ascii="Arial" w:hAnsi="Arial" w:cs="Arial"/>
          <w:sz w:val="24"/>
          <w:szCs w:val="24"/>
        </w:rPr>
        <w:t xml:space="preserve"> id.</w:t>
      </w:r>
      <w:r>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 xml:space="preserve"> k </w:t>
      </w:r>
      <w:r w:rsidRPr="000F7B44">
        <w:rPr>
          <w:rFonts w:ascii="Arial" w:hAnsi="Arial" w:cs="Arial"/>
          <w:sz w:val="24"/>
          <w:szCs w:val="24"/>
          <w:highlight w:val="yellow"/>
        </w:rPr>
        <w:t xml:space="preserve">pozemku </w:t>
      </w:r>
      <w:r w:rsidRPr="00593B49">
        <w:rPr>
          <w:rFonts w:ascii="Arial" w:hAnsi="Arial" w:cs="Arial"/>
          <w:sz w:val="24"/>
          <w:szCs w:val="24"/>
        </w:rPr>
        <w:t>parcelní č</w:t>
      </w:r>
      <w:r w:rsidR="00A41181" w:rsidRPr="00593B49">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 xml:space="preserve">, </w:t>
      </w:r>
      <w:r w:rsidRPr="00B11ADF">
        <w:rPr>
          <w:rFonts w:ascii="Arial" w:hAnsi="Arial" w:cs="Arial"/>
          <w:sz w:val="24"/>
          <w:szCs w:val="24"/>
          <w:highlight w:val="yellow"/>
        </w:rPr>
        <w:t>vše</w:t>
      </w:r>
      <w:r>
        <w:rPr>
          <w:rFonts w:ascii="Arial" w:hAnsi="Arial" w:cs="Arial"/>
          <w:sz w:val="24"/>
          <w:szCs w:val="24"/>
        </w:rPr>
        <w:t xml:space="preserve"> </w:t>
      </w:r>
      <w:r w:rsidR="00B11ADF">
        <w:rPr>
          <w:rFonts w:ascii="Arial" w:hAnsi="Arial" w:cs="Arial"/>
          <w:sz w:val="24"/>
          <w:szCs w:val="24"/>
        </w:rPr>
        <w:t xml:space="preserve">v </w:t>
      </w:r>
      <w:r>
        <w:rPr>
          <w:rFonts w:ascii="Arial" w:hAnsi="Arial" w:cs="Arial"/>
          <w:sz w:val="24"/>
          <w:szCs w:val="24"/>
        </w:rPr>
        <w:t xml:space="preserve">k.ú. </w:t>
      </w:r>
      <w:r w:rsidR="00E36620">
        <w:rPr>
          <w:rFonts w:ascii="Arial" w:hAnsi="Arial" w:cs="Arial"/>
          <w:sz w:val="24"/>
          <w:szCs w:val="24"/>
          <w:highlight w:val="green"/>
        </w:rPr>
        <w:t>bude doplněno</w:t>
      </w:r>
      <w:r>
        <w:rPr>
          <w:rFonts w:ascii="Arial" w:hAnsi="Arial" w:cs="Arial"/>
          <w:sz w:val="24"/>
          <w:szCs w:val="24"/>
        </w:rPr>
        <w:t xml:space="preserve">, se všemi součástmi a </w:t>
      </w:r>
      <w:r>
        <w:rPr>
          <w:rFonts w:ascii="Arial" w:hAnsi="Arial" w:cs="Arial"/>
          <w:sz w:val="24"/>
          <w:szCs w:val="24"/>
        </w:rPr>
        <w:lastRenderedPageBreak/>
        <w:t>příslušenstvím, právy a povinnostmi, kupujícímu za kupní cenu uvedenou v článku 3.2 této smlouvy a zavazuje se umožnit kupujícímu nabytí vlastnického práva k předmětu smlouvy.</w:t>
      </w:r>
    </w:p>
    <w:p w:rsidR="0048273F" w:rsidRDefault="00CB52AC"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CB52AC"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DB7259">
        <w:rPr>
          <w:rFonts w:ascii="Arial" w:hAnsi="Arial" w:cs="Arial"/>
          <w:sz w:val="24"/>
          <w:szCs w:val="24"/>
        </w:rPr>
        <w:t xml:space="preserve">Tato smlouva je uzavírána za účelem zajištění veřejně prospěšné stavby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 xml:space="preserve">], </w:t>
      </w:r>
      <w:r w:rsidR="00621BA0" w:rsidRPr="00DB7259">
        <w:rPr>
          <w:rFonts w:ascii="Arial" w:hAnsi="Arial" w:cs="Arial"/>
          <w:sz w:val="24"/>
          <w:szCs w:val="24"/>
        </w:rPr>
        <w:t xml:space="preserve">na kterou bylo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w:t>
      </w:r>
      <w:r w:rsidR="00621BA0" w:rsidRPr="00DB7259">
        <w:rPr>
          <w:rFonts w:ascii="Arial" w:hAnsi="Arial" w:cs="Arial"/>
          <w:sz w:val="24"/>
          <w:szCs w:val="24"/>
        </w:rPr>
        <w:t xml:space="preserve"> dne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 xml:space="preserve">] </w:t>
      </w:r>
      <w:r w:rsidR="00621BA0" w:rsidRPr="00DB7259">
        <w:rPr>
          <w:rFonts w:ascii="Arial" w:hAnsi="Arial" w:cs="Arial"/>
          <w:sz w:val="24"/>
          <w:szCs w:val="24"/>
        </w:rPr>
        <w:t xml:space="preserve">pod č.j.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 xml:space="preserve">] </w:t>
      </w:r>
      <w:r w:rsidR="00621BA0" w:rsidRPr="00DB7259">
        <w:rPr>
          <w:rFonts w:ascii="Arial" w:hAnsi="Arial" w:cs="Arial"/>
          <w:sz w:val="24"/>
          <w:szCs w:val="24"/>
        </w:rPr>
        <w:t xml:space="preserve">vydáno územní rozhodnutí, které nabylo právní moci dne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r w:rsidR="00E36620">
        <w:rPr>
          <w:rFonts w:ascii="Arial" w:hAnsi="Arial" w:cs="Arial"/>
          <w:sz w:val="24"/>
          <w:szCs w:val="24"/>
          <w:highlight w:val="green"/>
        </w:rPr>
        <w:t>bude doplněno</w:t>
      </w:r>
      <w:r w:rsidR="00A41181">
        <w:rPr>
          <w:rFonts w:ascii="Arial" w:hAnsi="Arial" w:cs="Arial"/>
          <w:sz w:val="24"/>
          <w:szCs w:val="24"/>
        </w:rPr>
        <w:t xml:space="preserve"> </w:t>
      </w:r>
      <w:r w:rsidRPr="003203EF">
        <w:rPr>
          <w:rFonts w:ascii="Arial" w:hAnsi="Arial" w:cs="Arial"/>
          <w:sz w:val="24"/>
          <w:szCs w:val="24"/>
        </w:rPr>
        <w:t xml:space="preserve">znalce </w:t>
      </w:r>
      <w:r w:rsidR="00E36620">
        <w:rPr>
          <w:rFonts w:ascii="Arial" w:hAnsi="Arial" w:cs="Arial"/>
          <w:sz w:val="24"/>
          <w:szCs w:val="24"/>
          <w:highlight w:val="green"/>
        </w:rPr>
        <w:t>bude doplněno</w:t>
      </w:r>
      <w:r w:rsidRPr="003203EF">
        <w:rPr>
          <w:rFonts w:ascii="Arial" w:hAnsi="Arial" w:cs="Arial"/>
          <w:sz w:val="24"/>
          <w:szCs w:val="24"/>
        </w:rPr>
        <w:t xml:space="preserve">, sídlem </w:t>
      </w:r>
      <w:r w:rsidR="00E36620">
        <w:rPr>
          <w:rFonts w:ascii="Arial" w:hAnsi="Arial" w:cs="Arial"/>
          <w:sz w:val="24"/>
          <w:szCs w:val="24"/>
          <w:highlight w:val="green"/>
        </w:rPr>
        <w:t>bude doplněno</w:t>
      </w:r>
      <w:r w:rsidRPr="003203EF">
        <w:rPr>
          <w:rFonts w:ascii="Arial" w:hAnsi="Arial" w:cs="Arial"/>
          <w:sz w:val="24"/>
          <w:szCs w:val="24"/>
        </w:rPr>
        <w:t xml:space="preserve">, ze dne </w:t>
      </w:r>
      <w:r w:rsidR="00E36620">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0F7B44">
        <w:rPr>
          <w:rFonts w:ascii="Arial" w:hAnsi="Arial" w:cs="Arial"/>
          <w:sz w:val="24"/>
          <w:szCs w:val="24"/>
          <w:highlight w:val="yellow"/>
        </w:rPr>
        <w:t>ne</w:t>
      </w:r>
      <w:r w:rsidR="00B11ADF">
        <w:rPr>
          <w:rFonts w:ascii="Arial" w:hAnsi="Arial" w:cs="Arial"/>
          <w:sz w:val="24"/>
          <w:szCs w:val="24"/>
          <w:highlight w:val="yellow"/>
        </w:rPr>
        <w:t>/</w:t>
      </w:r>
      <w:r w:rsidRPr="000F7B44">
        <w:rPr>
          <w:rFonts w:ascii="Arial" w:hAnsi="Arial" w:cs="Arial"/>
          <w:sz w:val="24"/>
          <w:szCs w:val="24"/>
          <w:highlight w:val="yellow"/>
        </w:rPr>
        <w:t>stavebního pozemku</w:t>
      </w:r>
      <w:ins w:id="1" w:author="Autor">
        <w:r w:rsidR="00C92011">
          <w:rPr>
            <w:rFonts w:ascii="Arial" w:hAnsi="Arial" w:cs="Arial"/>
            <w:sz w:val="24"/>
            <w:szCs w:val="24"/>
          </w:rPr>
          <w:t>, včetně všech součástí a příslušenství,</w:t>
        </w:r>
      </w:ins>
      <w:r w:rsidRPr="00E51418">
        <w:rPr>
          <w:rFonts w:ascii="Arial" w:hAnsi="Arial" w:cs="Arial"/>
          <w:sz w:val="24"/>
          <w:szCs w:val="24"/>
        </w:rPr>
        <w:t xml:space="preserve"> </w:t>
      </w:r>
      <w:r w:rsidR="00E36620">
        <w:rPr>
          <w:rFonts w:ascii="Arial" w:hAnsi="Arial" w:cs="Arial"/>
          <w:sz w:val="24"/>
          <w:szCs w:val="24"/>
          <w:highlight w:val="green"/>
        </w:rPr>
        <w:t>bude doplněno</w:t>
      </w:r>
      <w:r w:rsidRPr="00E51418">
        <w:rPr>
          <w:rFonts w:ascii="Arial" w:hAnsi="Arial" w:cs="Arial"/>
          <w:sz w:val="24"/>
          <w:szCs w:val="24"/>
        </w:rPr>
        <w:t>,- Kč</w:t>
      </w:r>
      <w:ins w:id="2" w:author="Autor">
        <w:r w:rsidR="00C92011">
          <w:rPr>
            <w:rFonts w:ascii="Arial" w:hAnsi="Arial" w:cs="Arial"/>
            <w:sz w:val="24"/>
            <w:szCs w:val="24"/>
          </w:rPr>
          <w:t>.</w:t>
        </w:r>
      </w:ins>
      <w:r w:rsidR="00456167">
        <w:rPr>
          <w:rFonts w:ascii="Arial" w:hAnsi="Arial" w:cs="Arial"/>
          <w:sz w:val="24"/>
          <w:szCs w:val="24"/>
        </w:rPr>
        <w:t xml:space="preserve"> </w:t>
      </w:r>
      <w:del w:id="3" w:author="Autor">
        <w:r w:rsidR="00456167" w:rsidDel="00C92011">
          <w:rPr>
            <w:rFonts w:ascii="Arial" w:hAnsi="Arial" w:cs="Arial"/>
            <w:sz w:val="24"/>
            <w:szCs w:val="24"/>
          </w:rPr>
          <w:delText xml:space="preserve">a hodnota trvalých porostů </w:delText>
        </w:r>
        <w:r w:rsidR="00E36620" w:rsidDel="00C92011">
          <w:rPr>
            <w:rFonts w:ascii="Arial" w:hAnsi="Arial" w:cs="Arial"/>
            <w:sz w:val="24"/>
            <w:szCs w:val="24"/>
            <w:highlight w:val="green"/>
          </w:rPr>
          <w:delText>bude doplněno</w:delText>
        </w:r>
        <w:r w:rsidR="00456167" w:rsidDel="00C92011">
          <w:rPr>
            <w:rFonts w:ascii="Arial" w:hAnsi="Arial" w:cs="Arial"/>
            <w:sz w:val="24"/>
            <w:szCs w:val="24"/>
          </w:rPr>
          <w:delText xml:space="preserve"> Kč</w:delText>
        </w:r>
        <w:r w:rsidDel="00C92011">
          <w:rPr>
            <w:rFonts w:ascii="Arial" w:hAnsi="Arial" w:cs="Arial"/>
            <w:sz w:val="24"/>
            <w:szCs w:val="24"/>
          </w:rPr>
          <w:delText xml:space="preserve">. Hodnota předmětu smlouvy činí dle znaleckého posudku </w:delText>
        </w:r>
        <w:r w:rsidR="00E36620" w:rsidDel="00C92011">
          <w:rPr>
            <w:rFonts w:ascii="Arial" w:hAnsi="Arial" w:cs="Arial"/>
            <w:sz w:val="24"/>
            <w:szCs w:val="24"/>
            <w:highlight w:val="green"/>
          </w:rPr>
          <w:delText>bude doplněno</w:delText>
        </w:r>
        <w:r w:rsidR="00791102" w:rsidDel="00C92011">
          <w:rPr>
            <w:rFonts w:ascii="Arial" w:hAnsi="Arial" w:cs="Arial"/>
            <w:sz w:val="24"/>
            <w:szCs w:val="24"/>
          </w:rPr>
          <w:delText>,</w:delText>
        </w:r>
        <w:r w:rsidDel="00C92011">
          <w:rPr>
            <w:rFonts w:ascii="Arial" w:hAnsi="Arial" w:cs="Arial"/>
            <w:sz w:val="24"/>
            <w:szCs w:val="24"/>
          </w:rPr>
          <w:delText>- Kč.</w:delText>
        </w:r>
      </w:del>
    </w:p>
    <w:p w:rsidR="002D669F" w:rsidRDefault="00CB52AC"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Pr="000F7B44">
        <w:rPr>
          <w:rFonts w:ascii="Arial" w:hAnsi="Arial" w:cs="Arial"/>
          <w:sz w:val="24"/>
          <w:szCs w:val="24"/>
          <w:highlight w:val="yellow"/>
        </w:rPr>
        <w:t>prodává a odevzdává</w:t>
      </w:r>
      <w:r>
        <w:rPr>
          <w:rFonts w:ascii="Arial" w:hAnsi="Arial" w:cs="Arial"/>
          <w:sz w:val="24"/>
          <w:szCs w:val="24"/>
        </w:rPr>
        <w:t xml:space="preserve"> předmět smlouvy specifikovaný v odst. 2.1 kupujícímu, a to včetně všech součástí a příslušenství, za kupní cenu ve výši </w:t>
      </w:r>
      <w:r w:rsidR="00E36620">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slovy </w:t>
      </w:r>
      <w:r w:rsidR="00E36620">
        <w:rPr>
          <w:rFonts w:ascii="Arial" w:hAnsi="Arial" w:cs="Arial"/>
          <w:sz w:val="24"/>
          <w:szCs w:val="24"/>
          <w:highlight w:val="green"/>
        </w:rPr>
        <w:t>bude doplněno</w:t>
      </w:r>
      <w:r>
        <w:rPr>
          <w:rFonts w:ascii="Arial" w:hAnsi="Arial" w:cs="Arial"/>
          <w:sz w:val="24"/>
          <w:szCs w:val="24"/>
        </w:rPr>
        <w:t xml:space="preserve"> korun českých). Tato cena vychází ze znaleckého posudku dle odst. 3.1</w:t>
      </w:r>
      <w:r w:rsidR="00791102">
        <w:rPr>
          <w:rFonts w:ascii="Arial" w:hAnsi="Arial" w:cs="Arial"/>
          <w:sz w:val="24"/>
          <w:szCs w:val="24"/>
        </w:rPr>
        <w:t xml:space="preserve"> s přihlédnutím k ust. § 3b zák. č. 416/2009 Sb.</w:t>
      </w:r>
    </w:p>
    <w:p w:rsidR="002D669F" w:rsidRDefault="00CB52AC"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Tato kupní cena se mezi smluvními stranami vypořádává tak, že celou částku zaplatí kupující straně prodávající bezhotovostním převodem na účet č. ............................................ / ....................  vedený u ............................................., a to do 60 dnů ode dne, kdy kupující obdrží vyrozumění o provedeném vkladu vlastnického práva k předmětu smlouvy do katastru nemovitostí ve prospěch kupujícího.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0F7B44">
        <w:rPr>
          <w:rFonts w:ascii="Arial" w:hAnsi="Arial" w:cs="Arial"/>
          <w:sz w:val="24"/>
          <w:szCs w:val="24"/>
          <w:highlight w:val="yellow"/>
        </w:rPr>
        <w:t>prohlašuje</w:t>
      </w:r>
      <w:r>
        <w:rPr>
          <w:rFonts w:ascii="Arial" w:hAnsi="Arial" w:cs="Arial"/>
          <w:sz w:val="24"/>
          <w:szCs w:val="24"/>
        </w:rPr>
        <w:t>,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CB52AC"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 xml:space="preserve">V případě, že předmět smlouvy není zatížen nájemním vztahem, prodávající </w:t>
      </w:r>
      <w:r w:rsidRPr="000F7B44">
        <w:rPr>
          <w:rFonts w:ascii="Arial" w:hAnsi="Arial" w:cs="Arial"/>
          <w:sz w:val="24"/>
          <w:szCs w:val="24"/>
          <w:highlight w:val="yellow"/>
        </w:rPr>
        <w:t>prohlašuje</w:t>
      </w:r>
      <w:r>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CB52AC"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Případné právní či jiné vady na předmětu smlouvy či případná nepravdivost prohlášení </w:t>
      </w:r>
      <w:r w:rsidRPr="000F7B44">
        <w:rPr>
          <w:rFonts w:ascii="Arial" w:hAnsi="Arial" w:cs="Arial"/>
          <w:sz w:val="24"/>
          <w:szCs w:val="24"/>
          <w:highlight w:val="yellow"/>
        </w:rPr>
        <w:t xml:space="preserve">prodávajícího </w:t>
      </w:r>
      <w:r>
        <w:rPr>
          <w:rFonts w:ascii="Arial" w:hAnsi="Arial" w:cs="Arial"/>
          <w:sz w:val="24"/>
          <w:szCs w:val="24"/>
        </w:rPr>
        <w:t xml:space="preserve">dle odst. 4.1 nebo porušení závazku </w:t>
      </w:r>
      <w:r w:rsidRPr="000F7B44">
        <w:rPr>
          <w:rFonts w:ascii="Arial" w:hAnsi="Arial" w:cs="Arial"/>
          <w:sz w:val="24"/>
          <w:szCs w:val="24"/>
          <w:highlight w:val="yellow"/>
        </w:rPr>
        <w:t xml:space="preserve">prodávajícího </w:t>
      </w:r>
      <w:r>
        <w:rPr>
          <w:rFonts w:ascii="Arial" w:hAnsi="Arial" w:cs="Arial"/>
          <w:sz w:val="24"/>
          <w:szCs w:val="24"/>
        </w:rPr>
        <w:t xml:space="preserve">dle odst. 4.2 první věty se považují za podstatné porušení smlouvy, přičemž prodávající </w:t>
      </w:r>
      <w:r w:rsidRPr="000F7B44">
        <w:rPr>
          <w:rFonts w:ascii="Arial" w:hAnsi="Arial" w:cs="Arial"/>
          <w:sz w:val="24"/>
          <w:szCs w:val="24"/>
          <w:highlight w:val="yellow"/>
        </w:rPr>
        <w:t xml:space="preserve">bere </w:t>
      </w:r>
      <w:r>
        <w:rPr>
          <w:rFonts w:ascii="Arial" w:hAnsi="Arial" w:cs="Arial"/>
          <w:sz w:val="24"/>
          <w:szCs w:val="24"/>
        </w:rPr>
        <w:lastRenderedPageBreak/>
        <w:t xml:space="preserve">na vědomí, že kupující bude v takovém případě uplatňovat svá práva podle ust. § 2099 a násl. občanského zákoníku. </w:t>
      </w:r>
    </w:p>
    <w:p w:rsidR="0029149B" w:rsidRDefault="00CB52AC" w:rsidP="0029149B">
      <w:pPr>
        <w:jc w:val="both"/>
        <w:rPr>
          <w:rFonts w:ascii="Arial" w:hAnsi="Arial" w:cs="Arial"/>
          <w:sz w:val="24"/>
          <w:szCs w:val="24"/>
        </w:rPr>
      </w:pPr>
    </w:p>
    <w:p w:rsidR="00676336" w:rsidRDefault="00133C67" w:rsidP="0029149B">
      <w:pPr>
        <w:jc w:val="both"/>
        <w:rPr>
          <w:rFonts w:ascii="Arial" w:hAnsi="Arial" w:cs="Arial"/>
          <w:sz w:val="24"/>
          <w:szCs w:val="24"/>
        </w:rPr>
      </w:pPr>
      <w:r>
        <w:rPr>
          <w:rFonts w:ascii="Arial" w:hAnsi="Arial" w:cs="Arial"/>
          <w:sz w:val="24"/>
          <w:szCs w:val="24"/>
        </w:rPr>
        <w:t>4.4</w:t>
      </w:r>
      <w:r>
        <w:rPr>
          <w:rFonts w:ascii="Arial" w:hAnsi="Arial" w:cs="Arial"/>
          <w:sz w:val="24"/>
          <w:szCs w:val="24"/>
        </w:rPr>
        <w:tab/>
        <w:t xml:space="preserve">Kupující prohlašuje, že zná dostatečně stav předmětu smlouvy a v tomto stavu jej s ujištěním </w:t>
      </w:r>
      <w:r w:rsidRPr="000F7B44">
        <w:rPr>
          <w:rFonts w:ascii="Arial" w:hAnsi="Arial" w:cs="Arial"/>
          <w:sz w:val="24"/>
          <w:szCs w:val="24"/>
          <w:highlight w:val="yellow"/>
        </w:rPr>
        <w:t xml:space="preserve">prodávajícího </w:t>
      </w:r>
      <w:r>
        <w:rPr>
          <w:rFonts w:ascii="Arial" w:hAnsi="Arial" w:cs="Arial"/>
          <w:sz w:val="24"/>
          <w:szCs w:val="24"/>
        </w:rPr>
        <w:t>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 xml:space="preserve">Vlastnictví k předmětu smlouvy, jakož i veškerá práva a povinnosti, nebezpečí a užitky s převodem spojené, se nabývá vkladem do katastru nemovitostí v souladu s ust.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0F7B44">
        <w:rPr>
          <w:rFonts w:ascii="Arial" w:hAnsi="Arial" w:cs="Arial"/>
          <w:b/>
          <w:sz w:val="24"/>
          <w:szCs w:val="24"/>
          <w:highlight w:val="yellow"/>
        </w:rPr>
        <w:t xml:space="preserve">zmocňuje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Default="00CB52AC" w:rsidP="00072F30">
      <w:pPr>
        <w:jc w:val="both"/>
        <w:rPr>
          <w:rFonts w:ascii="Arial" w:hAnsi="Arial" w:cs="Arial"/>
          <w:sz w:val="24"/>
          <w:szCs w:val="24"/>
        </w:rPr>
      </w:pPr>
    </w:p>
    <w:p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Default="00957749" w:rsidP="00AE04D9">
      <w:pPr>
        <w:jc w:val="both"/>
        <w:rPr>
          <w:rFonts w:ascii="Arial" w:hAnsi="Arial" w:cs="Arial"/>
          <w:sz w:val="24"/>
          <w:szCs w:val="24"/>
        </w:rPr>
      </w:pPr>
    </w:p>
    <w:p w:rsidR="00AE04D9" w:rsidRDefault="00957749" w:rsidP="00957749">
      <w:pPr>
        <w:jc w:val="center"/>
        <w:rPr>
          <w:rFonts w:ascii="Arial" w:hAnsi="Arial" w:cs="Arial"/>
          <w:b/>
          <w:sz w:val="24"/>
          <w:szCs w:val="24"/>
        </w:rPr>
      </w:pPr>
      <w:r w:rsidRPr="00957749">
        <w:rPr>
          <w:rFonts w:ascii="Arial" w:hAnsi="Arial" w:cs="Arial"/>
          <w:b/>
          <w:sz w:val="24"/>
          <w:szCs w:val="24"/>
        </w:rPr>
        <w:t>VI.</w:t>
      </w:r>
    </w:p>
    <w:p w:rsidR="006854B9" w:rsidRDefault="006854B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ust. § 1765 občanského zákoníku </w:t>
      </w:r>
      <w:r w:rsidRPr="000F7B44">
        <w:rPr>
          <w:rFonts w:ascii="Arial" w:hAnsi="Arial" w:cs="Arial"/>
          <w:sz w:val="24"/>
          <w:szCs w:val="24"/>
          <w:highlight w:val="yellow"/>
        </w:rPr>
        <w:t xml:space="preserve">přebírá </w:t>
      </w:r>
      <w:r>
        <w:rPr>
          <w:rFonts w:ascii="Arial" w:hAnsi="Arial" w:cs="Arial"/>
          <w:sz w:val="24"/>
          <w:szCs w:val="24"/>
        </w:rPr>
        <w:t>nebezpečí změny okolností.</w:t>
      </w:r>
    </w:p>
    <w:p w:rsidR="00072F30" w:rsidRDefault="00CB52AC"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0F7B44">
        <w:rPr>
          <w:rFonts w:ascii="Arial" w:hAnsi="Arial" w:cs="Arial"/>
          <w:sz w:val="24"/>
          <w:szCs w:val="24"/>
          <w:highlight w:val="yellow"/>
        </w:rPr>
        <w:t xml:space="preserve">prodávajícího </w:t>
      </w:r>
      <w:r>
        <w:rPr>
          <w:rFonts w:ascii="Arial" w:hAnsi="Arial" w:cs="Arial"/>
          <w:sz w:val="24"/>
          <w:szCs w:val="24"/>
        </w:rPr>
        <w:t xml:space="preserve">k zaslanému návrhu smlouvy ve smyslu ust. § 1740 odst. 3 občanského zákoníku. Každý dodatek nebo odchylka, stejně tak jako výhrada, omezení či jiná změna bude považována za nový návrh.  </w:t>
      </w:r>
    </w:p>
    <w:p w:rsidR="00072F30" w:rsidRDefault="00CB52AC"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 xml:space="preserve">V souladu s ust. § 3a zákona č. 416/2009 Sb., </w:t>
      </w:r>
      <w:r w:rsidRPr="000F7B44">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0F7B44">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00FA7E8A">
        <w:rPr>
          <w:rFonts w:ascii="Arial" w:hAnsi="Arial" w:cs="Arial"/>
          <w:sz w:val="24"/>
          <w:szCs w:val="24"/>
        </w:rPr>
        <w:t xml:space="preserve"> </w:t>
      </w:r>
      <w:r w:rsidR="00FA7E8A" w:rsidRPr="00BA130F">
        <w:rPr>
          <w:rFonts w:ascii="Arial" w:hAnsi="Arial" w:cs="Arial"/>
          <w:i/>
          <w:sz w:val="24"/>
          <w:szCs w:val="24"/>
          <w:highlight w:val="yellow"/>
        </w:rPr>
        <w:t>(Varianta podle charakteru/typu stavby: „V souladu s ust. § 5 odst. 4 zákona č. 184/2006 Sb.,o odnětí nebo omezení vlastnického práva k pozemku nebo ke stavbě (zákon o vyvlastnění), ve znění pozdějších předpisů, má prodávající právo na vrácení převedených práv, pokud nebude zahájeno uskutečňování účelu převodu do 3 let od uzavření této smlouvy. Toto právo musí prodávající uplatnit písemně u kupujícího. Převedená 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lastRenderedPageBreak/>
        <w:t>7.1</w:t>
      </w:r>
      <w:r>
        <w:rPr>
          <w:rFonts w:ascii="Arial" w:hAnsi="Arial" w:cs="Arial"/>
          <w:sz w:val="24"/>
          <w:szCs w:val="24"/>
        </w:rPr>
        <w:tab/>
        <w:t>Kupní smlouva je vyhotovena</w:t>
      </w:r>
      <w:r w:rsidR="00593B49">
        <w:rPr>
          <w:rFonts w:ascii="Arial" w:hAnsi="Arial" w:cs="Arial"/>
          <w:sz w:val="24"/>
          <w:szCs w:val="24"/>
        </w:rPr>
        <w:t xml:space="preserve"> ve</w:t>
      </w:r>
      <w:r>
        <w:rPr>
          <w:rFonts w:ascii="Arial" w:hAnsi="Arial" w:cs="Arial"/>
          <w:sz w:val="24"/>
          <w:szCs w:val="24"/>
        </w:rPr>
        <w:t xml:space="preserve"> </w:t>
      </w:r>
      <w:r w:rsidR="00593B49" w:rsidRPr="00593B49">
        <w:rPr>
          <w:rFonts w:ascii="Arial" w:hAnsi="Arial" w:cs="Arial"/>
          <w:sz w:val="24"/>
          <w:szCs w:val="24"/>
          <w:highlight w:val="green"/>
        </w:rPr>
        <w:t>počet:</w:t>
      </w:r>
      <w:r w:rsidR="00593B49">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 xml:space="preserve"> stejnopisech, z nichž 1 vyhotovení </w:t>
      </w:r>
      <w:r w:rsidR="00593B49">
        <w:rPr>
          <w:rFonts w:ascii="Arial" w:hAnsi="Arial" w:cs="Arial"/>
          <w:sz w:val="24"/>
          <w:szCs w:val="24"/>
        </w:rPr>
        <w:t xml:space="preserve">s úředně </w:t>
      </w:r>
      <w:r w:rsidR="00593B49" w:rsidRPr="00593B49">
        <w:rPr>
          <w:rFonts w:ascii="Arial" w:hAnsi="Arial" w:cs="Arial"/>
          <w:sz w:val="24"/>
          <w:szCs w:val="24"/>
          <w:highlight w:val="yellow"/>
        </w:rPr>
        <w:t>ověřeným podpisem</w:t>
      </w:r>
      <w:r w:rsidR="00FA7E8A">
        <w:rPr>
          <w:rFonts w:ascii="Arial" w:hAnsi="Arial" w:cs="Arial"/>
          <w:sz w:val="24"/>
          <w:szCs w:val="24"/>
        </w:rPr>
        <w:t xml:space="preserve"> </w:t>
      </w:r>
      <w:r>
        <w:rPr>
          <w:rFonts w:ascii="Arial" w:hAnsi="Arial" w:cs="Arial"/>
          <w:sz w:val="24"/>
          <w:szCs w:val="24"/>
        </w:rPr>
        <w:t xml:space="preserve">je určeno pro katastrální úřad, </w:t>
      </w:r>
      <w:r w:rsidR="00E36620">
        <w:rPr>
          <w:rFonts w:ascii="Arial" w:hAnsi="Arial" w:cs="Arial"/>
          <w:sz w:val="24"/>
          <w:szCs w:val="24"/>
          <w:highlight w:val="green"/>
        </w:rPr>
        <w:t>bude doplněno</w:t>
      </w:r>
      <w:r>
        <w:rPr>
          <w:rFonts w:ascii="Arial" w:hAnsi="Arial" w:cs="Arial"/>
          <w:sz w:val="24"/>
          <w:szCs w:val="24"/>
        </w:rPr>
        <w:t xml:space="preserve"> </w:t>
      </w:r>
      <w:r w:rsidR="00593B49">
        <w:rPr>
          <w:rFonts w:ascii="Arial" w:hAnsi="Arial" w:cs="Arial"/>
          <w:sz w:val="24"/>
          <w:szCs w:val="24"/>
        </w:rPr>
        <w:t xml:space="preserve">pro </w:t>
      </w:r>
      <w:r>
        <w:rPr>
          <w:rFonts w:ascii="Arial" w:hAnsi="Arial" w:cs="Arial"/>
          <w:sz w:val="24"/>
          <w:szCs w:val="24"/>
        </w:rPr>
        <w:t xml:space="preserve">smluvní strany a 1 vyhotovení pro archiv </w:t>
      </w:r>
      <w:r w:rsidR="00FA7E8A">
        <w:rPr>
          <w:rFonts w:ascii="Arial" w:hAnsi="Arial" w:cs="Arial"/>
          <w:sz w:val="24"/>
          <w:szCs w:val="24"/>
        </w:rPr>
        <w:t>kupujícího</w:t>
      </w:r>
      <w:r>
        <w:rPr>
          <w:rFonts w:ascii="Arial" w:hAnsi="Arial" w:cs="Arial"/>
          <w:sz w:val="24"/>
          <w:szCs w:val="24"/>
        </w:rPr>
        <w:t>.</w:t>
      </w:r>
    </w:p>
    <w:p w:rsidR="00072F30" w:rsidRDefault="00CB52AC"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CB52AC" w:rsidP="00072F30">
      <w:pPr>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7.3 </w:t>
      </w:r>
      <w:r>
        <w:rPr>
          <w:rFonts w:ascii="Arial" w:hAnsi="Arial" w:cs="Arial"/>
          <w:sz w:val="24"/>
          <w:szCs w:val="24"/>
        </w:rPr>
        <w:tab/>
        <w:t xml:space="preserve">Prodávající </w:t>
      </w:r>
      <w:r w:rsidRPr="000F7B44">
        <w:rPr>
          <w:rFonts w:ascii="Arial" w:hAnsi="Arial" w:cs="Arial"/>
          <w:sz w:val="24"/>
          <w:szCs w:val="24"/>
          <w:highlight w:val="yellow"/>
        </w:rPr>
        <w:t>bere</w:t>
      </w:r>
      <w:r>
        <w:rPr>
          <w:rFonts w:ascii="Arial" w:hAnsi="Arial" w:cs="Arial"/>
          <w:sz w:val="24"/>
          <w:szCs w:val="24"/>
        </w:rPr>
        <w:t xml:space="preserve"> na vědomí, že kupující je subjektem, jenž nese zákonnou povinnost uveřejňovat smlouvy v souladu se zákonem č. 340/2015 Sb.</w:t>
      </w:r>
      <w:r w:rsidR="00FA7E8A">
        <w:rPr>
          <w:rFonts w:ascii="Arial" w:hAnsi="Arial" w:cs="Arial"/>
          <w:sz w:val="24"/>
          <w:szCs w:val="24"/>
        </w:rPr>
        <w:t>, o zvláštních podmínkách účinnosti některých smluv, uveřejňování těchto smluv a o registru smluv (zákon o registru smluv), ve znění pozdějších předpisů (dále jen „</w:t>
      </w:r>
      <w:r w:rsidR="00820A96" w:rsidRPr="00820A96">
        <w:rPr>
          <w:rFonts w:ascii="Arial" w:hAnsi="Arial" w:cs="Arial"/>
          <w:b/>
          <w:sz w:val="24"/>
          <w:szCs w:val="24"/>
        </w:rPr>
        <w:t>zákon o registru smluv</w:t>
      </w:r>
      <w:r w:rsidR="00FA7E8A">
        <w:rPr>
          <w:rFonts w:ascii="Arial" w:hAnsi="Arial" w:cs="Arial"/>
          <w:sz w:val="24"/>
          <w:szCs w:val="24"/>
        </w:rPr>
        <w:t>“)</w:t>
      </w:r>
      <w:r>
        <w:rPr>
          <w:rFonts w:ascii="Arial" w:hAnsi="Arial" w:cs="Arial"/>
          <w:sz w:val="24"/>
          <w:szCs w:val="24"/>
        </w:rPr>
        <w:t xml:space="preserve"> v registru smluv vedeném pro</w:t>
      </w:r>
      <w:r w:rsidR="00FA7E8A">
        <w:rPr>
          <w:rFonts w:ascii="Arial" w:hAnsi="Arial" w:cs="Arial"/>
          <w:sz w:val="24"/>
          <w:szCs w:val="24"/>
        </w:rPr>
        <w:t xml:space="preserve"> tyto</w:t>
      </w:r>
      <w:r>
        <w:rPr>
          <w:rFonts w:ascii="Arial" w:hAnsi="Arial" w:cs="Arial"/>
          <w:sz w:val="24"/>
          <w:szCs w:val="24"/>
        </w:rPr>
        <w:t xml:space="preserve"> účely Ministerstv</w:t>
      </w:r>
      <w:r w:rsidR="00FA7E8A">
        <w:rPr>
          <w:rFonts w:ascii="Arial" w:hAnsi="Arial" w:cs="Arial"/>
          <w:sz w:val="24"/>
          <w:szCs w:val="24"/>
        </w:rPr>
        <w:t>em</w:t>
      </w:r>
      <w:r>
        <w:rPr>
          <w:rFonts w:ascii="Arial" w:hAnsi="Arial" w:cs="Arial"/>
          <w:sz w:val="24"/>
          <w:szCs w:val="24"/>
        </w:rPr>
        <w:t xml:space="preserve"> vnitra.</w:t>
      </w:r>
    </w:p>
    <w:p w:rsidR="00072F30" w:rsidRDefault="00CB52AC" w:rsidP="00072F30">
      <w:pPr>
        <w:tabs>
          <w:tab w:val="left" w:pos="710"/>
        </w:tabs>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7.4 </w:t>
      </w:r>
      <w:r>
        <w:rPr>
          <w:rFonts w:ascii="Arial" w:hAnsi="Arial" w:cs="Arial"/>
          <w:sz w:val="24"/>
          <w:szCs w:val="24"/>
        </w:rPr>
        <w:tab/>
        <w:t>Prodávající souhlasí se zveřejněním této smlouvy v souladu s</w:t>
      </w:r>
      <w:r w:rsidR="00FA7E8A">
        <w:rPr>
          <w:rFonts w:ascii="Arial" w:hAnsi="Arial" w:cs="Arial"/>
          <w:sz w:val="24"/>
          <w:szCs w:val="24"/>
        </w:rPr>
        <w:t>e</w:t>
      </w:r>
      <w:r>
        <w:rPr>
          <w:rFonts w:ascii="Arial" w:hAnsi="Arial" w:cs="Arial"/>
          <w:sz w:val="24"/>
          <w:szCs w:val="24"/>
        </w:rPr>
        <w:t xml:space="preserve"> zákonem</w:t>
      </w:r>
      <w:r w:rsidR="00593B49">
        <w:rPr>
          <w:rFonts w:ascii="Arial" w:hAnsi="Arial" w:cs="Arial"/>
          <w:sz w:val="24"/>
          <w:szCs w:val="24"/>
        </w:rPr>
        <w:t xml:space="preserve"> o </w:t>
      </w:r>
      <w:r w:rsidR="00FA7E8A">
        <w:rPr>
          <w:rFonts w:ascii="Arial" w:hAnsi="Arial" w:cs="Arial"/>
          <w:sz w:val="24"/>
          <w:szCs w:val="24"/>
        </w:rPr>
        <w:t>registru smluv, a to v rozsahu a způsobem z uvedeného zákona vyplývajícím</w:t>
      </w:r>
      <w:r>
        <w:rPr>
          <w:rFonts w:ascii="Arial" w:hAnsi="Arial" w:cs="Arial"/>
          <w:sz w:val="24"/>
          <w:szCs w:val="24"/>
        </w:rPr>
        <w:t>, povinnost uveřejnění,</w:t>
      </w:r>
      <w:r w:rsidR="004F2D7C">
        <w:rPr>
          <w:rFonts w:ascii="Arial" w:hAnsi="Arial" w:cs="Arial"/>
          <w:sz w:val="24"/>
          <w:szCs w:val="24"/>
        </w:rPr>
        <w:t xml:space="preserve"> </w:t>
      </w:r>
      <w:r w:rsidR="00FA7E8A">
        <w:rPr>
          <w:rFonts w:ascii="Arial" w:hAnsi="Arial" w:cs="Arial"/>
          <w:sz w:val="24"/>
          <w:szCs w:val="24"/>
        </w:rPr>
        <w:t xml:space="preserve">zajistí kupující, a to do 30 dnů od podpisu této smlouvy. </w:t>
      </w:r>
      <w:r w:rsidR="00801F3F" w:rsidRPr="00801F3F">
        <w:rPr>
          <w:rFonts w:ascii="Arial" w:hAnsi="Arial" w:cs="Arial"/>
          <w:sz w:val="24"/>
          <w:szCs w:val="24"/>
        </w:rPr>
        <w:t>Tato smlouva nabývá platnosti dnem jejího podpisu oběma smluvními stranami a účinnosti dnem uveřejnění v registru smluv dle zákona o registru smluv.</w:t>
      </w:r>
    </w:p>
    <w:p w:rsidR="00072F30" w:rsidRDefault="00CB52AC"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7.5 V souladu s § 1105 občanského zákoníku, se vlastnické právo k nemovitosti nabývá vkladem do katastru nemovitostí. Právní účinky vkladu vznikají na základě pravomocného rozhodnutí příslušného katast</w:t>
      </w:r>
      <w:r w:rsidR="00593B49">
        <w:rPr>
          <w:rFonts w:ascii="Arial" w:hAnsi="Arial" w:cs="Arial"/>
          <w:sz w:val="24"/>
          <w:szCs w:val="24"/>
        </w:rPr>
        <w:t>rálního úřadu o jeho povolení k </w:t>
      </w:r>
      <w:r>
        <w:rPr>
          <w:rFonts w:ascii="Arial" w:hAnsi="Arial" w:cs="Arial"/>
          <w:sz w:val="24"/>
          <w:szCs w:val="24"/>
        </w:rPr>
        <w:t>okamžiku, kdy byl návrh na vklad katastrálnímu úřadu doručen.</w:t>
      </w:r>
    </w:p>
    <w:p w:rsidR="00072F30" w:rsidRDefault="00CB52AC"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7.6</w:t>
      </w:r>
      <w:r>
        <w:rPr>
          <w:rFonts w:ascii="Arial" w:hAnsi="Arial" w:cs="Arial"/>
          <w:sz w:val="24"/>
          <w:szCs w:val="24"/>
        </w:rPr>
        <w:tab/>
        <w:t>Smluvní strany prohlašují, že se dohodly na všech náležitostech, u nichž bylo dosažení shody předpokladem pro uzavření této smlouvy.</w:t>
      </w:r>
    </w:p>
    <w:p w:rsidR="00072F30" w:rsidRDefault="00CB52AC"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7.7</w:t>
      </w:r>
      <w:r>
        <w:rPr>
          <w:rFonts w:ascii="Arial" w:hAnsi="Arial" w:cs="Arial"/>
          <w:sz w:val="24"/>
          <w:szCs w:val="24"/>
        </w:rPr>
        <w:tab/>
        <w:t xml:space="preserve">Smluvní strany prohlašují, že mezi nimi nebyla dohodnuta žádná jiná vedlejší ujednání ve smyslu ust. § 2132 a následujících občanského zákoníku, než ta, jež jsou obsažena v textu této smlouvy.  </w:t>
      </w:r>
    </w:p>
    <w:p w:rsidR="00072F30" w:rsidRDefault="00CB52AC"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7.8</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BC661D" w:rsidRPr="00EF47E9" w:rsidRDefault="00BC661D" w:rsidP="00BC661D">
      <w:pPr>
        <w:jc w:val="both"/>
        <w:rPr>
          <w:rFonts w:ascii="Arial" w:hAnsi="Arial" w:cs="Arial"/>
          <w:sz w:val="24"/>
          <w:szCs w:val="24"/>
        </w:rPr>
      </w:pPr>
      <w:r w:rsidRPr="00EF47E9">
        <w:rPr>
          <w:rFonts w:ascii="Arial" w:hAnsi="Arial" w:cs="Arial"/>
          <w:sz w:val="24"/>
          <w:szCs w:val="24"/>
        </w:rPr>
        <w:t>7.9</w:t>
      </w:r>
      <w:r w:rsidRPr="00EF47E9">
        <w:rPr>
          <w:rFonts w:ascii="Arial" w:hAnsi="Arial" w:cs="Arial"/>
          <w:sz w:val="24"/>
          <w:szCs w:val="24"/>
        </w:rPr>
        <w:tab/>
        <w:t xml:space="preserve">Kupující prohlašuje, že usnesením Zastupitelstva Středočeského kraje            č. ………………. ze dne …………………. bylo v souladu s ust. § 36 písm. a) zákona      č. 129/2000 Sb., o krajích (krajské zřízení), ve znění pozdějších předpisů, schváleno úplatné nabytí </w:t>
      </w:r>
      <w:r w:rsidRPr="00620B3C">
        <w:rPr>
          <w:rFonts w:ascii="Arial" w:hAnsi="Arial" w:cs="Arial"/>
          <w:sz w:val="24"/>
          <w:szCs w:val="24"/>
          <w:highlight w:val="yellow"/>
        </w:rPr>
        <w:t>pozemků uvedených</w:t>
      </w:r>
      <w:r w:rsidRPr="00EF47E9">
        <w:rPr>
          <w:rFonts w:ascii="Arial" w:hAnsi="Arial" w:cs="Arial"/>
          <w:sz w:val="24"/>
          <w:szCs w:val="24"/>
        </w:rPr>
        <w:t xml:space="preserve"> v čl. I. této smlouvy do vlastnictví Středočeského kraje a předání </w:t>
      </w:r>
      <w:r w:rsidRPr="00620B3C">
        <w:rPr>
          <w:rFonts w:ascii="Arial" w:hAnsi="Arial" w:cs="Arial"/>
          <w:sz w:val="24"/>
          <w:szCs w:val="24"/>
          <w:highlight w:val="yellow"/>
        </w:rPr>
        <w:t>těchto pozemků</w:t>
      </w:r>
      <w:r w:rsidRPr="00EF47E9">
        <w:rPr>
          <w:rFonts w:ascii="Arial" w:hAnsi="Arial" w:cs="Arial"/>
          <w:sz w:val="24"/>
          <w:szCs w:val="24"/>
        </w:rPr>
        <w:t xml:space="preserve"> k hospodaření Krajské správě a údržbě silnic Středočeského kraje, příspěvkové organizaci, se sídlem Zborovská 81/11, 150 00 Praha 5, IČO: 00066001. Tím byly splněny podmínky pro platnost právního jednání Středočeského kraje stanovené ust. § 23 zákona č. 129/2000 Sb. v platném znění.</w:t>
      </w:r>
    </w:p>
    <w:p w:rsidR="001E4CF6" w:rsidRDefault="001E4CF6" w:rsidP="001E4CF6">
      <w:pPr>
        <w:jc w:val="both"/>
        <w:rPr>
          <w:rFonts w:ascii="Arial" w:hAnsi="Arial" w:cs="Arial"/>
          <w:sz w:val="24"/>
          <w:szCs w:val="24"/>
        </w:rPr>
      </w:pPr>
    </w:p>
    <w:p w:rsidR="000B242F" w:rsidRDefault="000B242F" w:rsidP="001E4CF6">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t>V……………….. dne …………………</w:t>
      </w:r>
      <w:r>
        <w:rPr>
          <w:rFonts w:ascii="Arial" w:hAnsi="Arial" w:cs="Arial"/>
          <w:sz w:val="24"/>
          <w:szCs w:val="24"/>
        </w:rPr>
        <w:tab/>
      </w:r>
      <w:r>
        <w:rPr>
          <w:rFonts w:ascii="Arial" w:hAnsi="Arial" w:cs="Arial"/>
          <w:sz w:val="24"/>
          <w:szCs w:val="24"/>
        </w:rPr>
        <w:tab/>
        <w:t>V Praze dne…………….</w:t>
      </w: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BC661D" w:rsidRPr="00A65FBB" w:rsidRDefault="00BC661D" w:rsidP="00BC661D">
      <w:pPr>
        <w:tabs>
          <w:tab w:val="left" w:pos="5245"/>
        </w:tabs>
        <w:jc w:val="both"/>
        <w:rPr>
          <w:rFonts w:ascii="Arial" w:hAnsi="Arial" w:cs="Arial"/>
          <w:sz w:val="24"/>
          <w:szCs w:val="24"/>
        </w:rPr>
      </w:pPr>
      <w:r>
        <w:rPr>
          <w:rFonts w:ascii="Arial" w:hAnsi="Arial" w:cs="Arial"/>
          <w:sz w:val="24"/>
          <w:szCs w:val="24"/>
        </w:rPr>
        <w:t xml:space="preserve">     </w:t>
      </w:r>
      <w:r w:rsidRPr="00C405D3">
        <w:rPr>
          <w:rFonts w:ascii="Arial" w:hAnsi="Arial" w:cs="Arial"/>
          <w:sz w:val="24"/>
          <w:szCs w:val="24"/>
          <w:highlight w:val="green"/>
        </w:rPr>
        <w:t>bude doplněno</w:t>
      </w:r>
      <w:r>
        <w:rPr>
          <w:rFonts w:ascii="Arial" w:hAnsi="Arial" w:cs="Arial"/>
          <w:sz w:val="24"/>
          <w:szCs w:val="24"/>
        </w:rPr>
        <w:tab/>
      </w:r>
      <w:r w:rsidRPr="00A65FBB">
        <w:rPr>
          <w:rFonts w:ascii="Arial" w:hAnsi="Arial" w:cs="Arial"/>
          <w:sz w:val="24"/>
          <w:szCs w:val="24"/>
        </w:rPr>
        <w:t xml:space="preserve">  za </w:t>
      </w:r>
      <w:r w:rsidRPr="00A65FBB">
        <w:rPr>
          <w:rFonts w:ascii="Arial" w:hAnsi="Arial" w:cs="Arial"/>
          <w:b/>
          <w:sz w:val="24"/>
          <w:szCs w:val="24"/>
        </w:rPr>
        <w:t>Středočeský kraj</w:t>
      </w:r>
    </w:p>
    <w:p w:rsidR="00BC661D" w:rsidRPr="00A65FBB" w:rsidRDefault="00BC661D" w:rsidP="00BC661D">
      <w:pPr>
        <w:tabs>
          <w:tab w:val="left" w:pos="4962"/>
        </w:tabs>
        <w:jc w:val="both"/>
        <w:rPr>
          <w:rFonts w:ascii="Arial" w:hAnsi="Arial" w:cs="Arial"/>
          <w:b/>
          <w:sz w:val="24"/>
          <w:szCs w:val="24"/>
        </w:rPr>
      </w:pPr>
      <w:r w:rsidRPr="00A65FBB">
        <w:rPr>
          <w:rFonts w:ascii="Arial" w:hAnsi="Arial" w:cs="Arial"/>
          <w:sz w:val="24"/>
          <w:szCs w:val="24"/>
        </w:rPr>
        <w:tab/>
      </w:r>
      <w:r w:rsidRPr="00A65FBB">
        <w:rPr>
          <w:rFonts w:ascii="Arial" w:hAnsi="Arial" w:cs="Arial"/>
          <w:b/>
          <w:sz w:val="24"/>
          <w:szCs w:val="24"/>
        </w:rPr>
        <w:t>Krajská správa a údržba silnic</w:t>
      </w:r>
    </w:p>
    <w:p w:rsidR="00BC661D" w:rsidRPr="00A65FBB" w:rsidRDefault="00BC661D" w:rsidP="00BC661D">
      <w:pPr>
        <w:tabs>
          <w:tab w:val="left" w:pos="4962"/>
        </w:tabs>
        <w:jc w:val="both"/>
        <w:rPr>
          <w:rFonts w:ascii="Arial" w:hAnsi="Arial" w:cs="Arial"/>
          <w:sz w:val="24"/>
          <w:szCs w:val="24"/>
        </w:rPr>
      </w:pPr>
      <w:r w:rsidRPr="00A65FBB">
        <w:rPr>
          <w:rFonts w:ascii="Arial" w:hAnsi="Arial" w:cs="Arial"/>
          <w:sz w:val="24"/>
          <w:szCs w:val="24"/>
        </w:rPr>
        <w:tab/>
        <w:t xml:space="preserve">   </w:t>
      </w:r>
      <w:r w:rsidRPr="00A65FBB">
        <w:rPr>
          <w:rFonts w:ascii="Arial" w:hAnsi="Arial" w:cs="Arial"/>
          <w:b/>
          <w:sz w:val="24"/>
          <w:szCs w:val="24"/>
        </w:rPr>
        <w:t xml:space="preserve">Středočeského kraje, p.o. </w:t>
      </w:r>
    </w:p>
    <w:p w:rsidR="00BC661D" w:rsidRPr="00A65FBB" w:rsidRDefault="00BC661D" w:rsidP="00BC661D">
      <w:pPr>
        <w:tabs>
          <w:tab w:val="left" w:pos="4820"/>
        </w:tabs>
        <w:jc w:val="both"/>
        <w:rPr>
          <w:rFonts w:ascii="Arial" w:hAnsi="Arial" w:cs="Arial"/>
          <w:sz w:val="24"/>
          <w:szCs w:val="24"/>
        </w:rPr>
      </w:pPr>
      <w:r w:rsidRPr="00A65FBB">
        <w:rPr>
          <w:rFonts w:ascii="Arial" w:hAnsi="Arial" w:cs="Arial"/>
          <w:sz w:val="24"/>
          <w:szCs w:val="24"/>
        </w:rPr>
        <w:tab/>
      </w:r>
      <w:r>
        <w:rPr>
          <w:rFonts w:ascii="Arial" w:hAnsi="Arial" w:cs="Arial"/>
          <w:sz w:val="24"/>
          <w:szCs w:val="24"/>
        </w:rPr>
        <w:t xml:space="preserve"> </w:t>
      </w:r>
      <w:r w:rsidRPr="00A65FBB">
        <w:rPr>
          <w:rFonts w:ascii="Arial" w:hAnsi="Arial" w:cs="Arial"/>
          <w:sz w:val="24"/>
          <w:szCs w:val="24"/>
        </w:rPr>
        <w:t>Mgr. Zdeněk Dvořák, MPA, ředitel</w:t>
      </w: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t>Přílohy:</w:t>
      </w:r>
    </w:p>
    <w:p w:rsidR="00BC661D" w:rsidRDefault="00BC661D" w:rsidP="00BC661D">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BC661D" w:rsidRDefault="00BC661D" w:rsidP="00BC661D">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p w:rsidR="0012341F" w:rsidRPr="00791102" w:rsidRDefault="0012341F" w:rsidP="00BC661D">
      <w:pPr>
        <w:jc w:val="both"/>
        <w:rPr>
          <w:rFonts w:ascii="Arial" w:hAnsi="Arial" w:cs="Arial"/>
          <w:sz w:val="24"/>
          <w:szCs w:val="24"/>
        </w:rPr>
      </w:pPr>
    </w:p>
    <w:sectPr w:rsidR="0012341F" w:rsidRPr="00791102" w:rsidSect="0032318F">
      <w:footerReference w:type="even" r:id="rId8"/>
      <w:footerReference w:type="default" r:id="rId9"/>
      <w:pgSz w:w="11906" w:h="16838"/>
      <w:pgMar w:top="1418" w:right="1418" w:bottom="1418" w:left="1418" w:header="709"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52AC" w:rsidRDefault="00CB52AC">
      <w:r>
        <w:separator/>
      </w:r>
    </w:p>
  </w:endnote>
  <w:endnote w:type="continuationSeparator" w:id="0">
    <w:p w:rsidR="00CB52AC" w:rsidRDefault="00CB52AC">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513" w:rsidRDefault="00D316D4">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513" w:rsidRDefault="00D316D4">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C92011">
      <w:rPr>
        <w:rStyle w:val="slostrnky"/>
        <w:noProof/>
      </w:rPr>
      <w:t>2</w:t>
    </w:r>
    <w:r>
      <w:rPr>
        <w:rStyle w:val="slostrnky"/>
      </w:rPr>
      <w:fldChar w:fldCharType="end"/>
    </w:r>
  </w:p>
  <w:p w:rsidR="009D0513" w:rsidRDefault="009D0513">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52AC" w:rsidRDefault="00CB52AC">
      <w:r>
        <w:separator/>
      </w:r>
    </w:p>
  </w:footnote>
  <w:footnote w:type="continuationSeparator" w:id="0">
    <w:p w:rsidR="00CB52AC" w:rsidRDefault="00CB52A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stylePaneFormatFilter w:val="3F01"/>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48130"/>
  </w:hdrShapeDefaults>
  <w:footnotePr>
    <w:footnote w:id="-1"/>
    <w:footnote w:id="0"/>
  </w:footnotePr>
  <w:endnotePr>
    <w:endnote w:id="-1"/>
    <w:endnote w:id="0"/>
  </w:endnotePr>
  <w:compat>
    <w:balanceSingleByteDoubleByteWidth/>
    <w:doNotLeaveBackslashAlone/>
    <w:ulTrailSpace/>
    <w:doNotExpandShiftReturn/>
  </w:compat>
  <w:rsids>
    <w:rsidRoot w:val="00B33D3E"/>
    <w:rsid w:val="00007D17"/>
    <w:rsid w:val="000150F8"/>
    <w:rsid w:val="00021157"/>
    <w:rsid w:val="00022493"/>
    <w:rsid w:val="00022DFB"/>
    <w:rsid w:val="00025F2C"/>
    <w:rsid w:val="00031258"/>
    <w:rsid w:val="0004050B"/>
    <w:rsid w:val="0004717F"/>
    <w:rsid w:val="00054305"/>
    <w:rsid w:val="00062A5F"/>
    <w:rsid w:val="0007062D"/>
    <w:rsid w:val="00072E08"/>
    <w:rsid w:val="000819A8"/>
    <w:rsid w:val="000828AF"/>
    <w:rsid w:val="00086651"/>
    <w:rsid w:val="000924D8"/>
    <w:rsid w:val="00092CCC"/>
    <w:rsid w:val="00097082"/>
    <w:rsid w:val="000A6932"/>
    <w:rsid w:val="000B10C0"/>
    <w:rsid w:val="000B242F"/>
    <w:rsid w:val="000C3000"/>
    <w:rsid w:val="000D0527"/>
    <w:rsid w:val="000D3243"/>
    <w:rsid w:val="000D6D35"/>
    <w:rsid w:val="000E2D72"/>
    <w:rsid w:val="000E4A69"/>
    <w:rsid w:val="000E5BEB"/>
    <w:rsid w:val="000F7B44"/>
    <w:rsid w:val="000F7F02"/>
    <w:rsid w:val="0012341F"/>
    <w:rsid w:val="0012631E"/>
    <w:rsid w:val="00133C67"/>
    <w:rsid w:val="001434A8"/>
    <w:rsid w:val="001458D8"/>
    <w:rsid w:val="00145FE2"/>
    <w:rsid w:val="00150D44"/>
    <w:rsid w:val="001539A6"/>
    <w:rsid w:val="0015411C"/>
    <w:rsid w:val="00156399"/>
    <w:rsid w:val="00164783"/>
    <w:rsid w:val="00171177"/>
    <w:rsid w:val="00181A0F"/>
    <w:rsid w:val="00183AC0"/>
    <w:rsid w:val="00186CC2"/>
    <w:rsid w:val="001917F7"/>
    <w:rsid w:val="001A182E"/>
    <w:rsid w:val="001B51AD"/>
    <w:rsid w:val="001C2ACF"/>
    <w:rsid w:val="001D37D1"/>
    <w:rsid w:val="001D3CE2"/>
    <w:rsid w:val="001D4764"/>
    <w:rsid w:val="001D5842"/>
    <w:rsid w:val="001E274A"/>
    <w:rsid w:val="001E4CF6"/>
    <w:rsid w:val="001E64E0"/>
    <w:rsid w:val="001F49C5"/>
    <w:rsid w:val="001F545D"/>
    <w:rsid w:val="002004EF"/>
    <w:rsid w:val="00210110"/>
    <w:rsid w:val="002117B3"/>
    <w:rsid w:val="00216B3C"/>
    <w:rsid w:val="00217357"/>
    <w:rsid w:val="002339EB"/>
    <w:rsid w:val="00234E17"/>
    <w:rsid w:val="00237D69"/>
    <w:rsid w:val="002416A8"/>
    <w:rsid w:val="0025385D"/>
    <w:rsid w:val="00255334"/>
    <w:rsid w:val="00255D33"/>
    <w:rsid w:val="00263C14"/>
    <w:rsid w:val="00265C90"/>
    <w:rsid w:val="0026690C"/>
    <w:rsid w:val="002739F6"/>
    <w:rsid w:val="0029017A"/>
    <w:rsid w:val="002920C3"/>
    <w:rsid w:val="0029270A"/>
    <w:rsid w:val="00292FFF"/>
    <w:rsid w:val="002A7C15"/>
    <w:rsid w:val="002C1D27"/>
    <w:rsid w:val="002C2A26"/>
    <w:rsid w:val="002C482C"/>
    <w:rsid w:val="002C67EF"/>
    <w:rsid w:val="002D02DD"/>
    <w:rsid w:val="002D08A3"/>
    <w:rsid w:val="002D5366"/>
    <w:rsid w:val="002D7BFE"/>
    <w:rsid w:val="002E138D"/>
    <w:rsid w:val="002F148F"/>
    <w:rsid w:val="003056EA"/>
    <w:rsid w:val="00310D7B"/>
    <w:rsid w:val="0031117D"/>
    <w:rsid w:val="00315023"/>
    <w:rsid w:val="00316AD5"/>
    <w:rsid w:val="003203EF"/>
    <w:rsid w:val="00321529"/>
    <w:rsid w:val="0032318F"/>
    <w:rsid w:val="0032700E"/>
    <w:rsid w:val="00330D14"/>
    <w:rsid w:val="00335BBA"/>
    <w:rsid w:val="00337108"/>
    <w:rsid w:val="00341571"/>
    <w:rsid w:val="00372DDF"/>
    <w:rsid w:val="0037357A"/>
    <w:rsid w:val="0038256C"/>
    <w:rsid w:val="003829B3"/>
    <w:rsid w:val="00382CDB"/>
    <w:rsid w:val="003923F3"/>
    <w:rsid w:val="003923F9"/>
    <w:rsid w:val="00392E11"/>
    <w:rsid w:val="00394F8E"/>
    <w:rsid w:val="003A0248"/>
    <w:rsid w:val="003A708C"/>
    <w:rsid w:val="003B3863"/>
    <w:rsid w:val="003B5AC1"/>
    <w:rsid w:val="003C312A"/>
    <w:rsid w:val="003C3899"/>
    <w:rsid w:val="003D3985"/>
    <w:rsid w:val="003D5F55"/>
    <w:rsid w:val="003D73B6"/>
    <w:rsid w:val="003E601E"/>
    <w:rsid w:val="003F1EAA"/>
    <w:rsid w:val="004152EC"/>
    <w:rsid w:val="00415C27"/>
    <w:rsid w:val="00423F1B"/>
    <w:rsid w:val="004268C3"/>
    <w:rsid w:val="0044362E"/>
    <w:rsid w:val="00444DBB"/>
    <w:rsid w:val="004465C1"/>
    <w:rsid w:val="004507F7"/>
    <w:rsid w:val="0045432F"/>
    <w:rsid w:val="00454B23"/>
    <w:rsid w:val="00455733"/>
    <w:rsid w:val="00456167"/>
    <w:rsid w:val="00456AB2"/>
    <w:rsid w:val="004571B1"/>
    <w:rsid w:val="00457459"/>
    <w:rsid w:val="00465EC5"/>
    <w:rsid w:val="00474465"/>
    <w:rsid w:val="00492B23"/>
    <w:rsid w:val="004A06F1"/>
    <w:rsid w:val="004A4003"/>
    <w:rsid w:val="004B4A31"/>
    <w:rsid w:val="004C5E73"/>
    <w:rsid w:val="004F2D7C"/>
    <w:rsid w:val="004F61A6"/>
    <w:rsid w:val="005005AA"/>
    <w:rsid w:val="00506C1F"/>
    <w:rsid w:val="0051154F"/>
    <w:rsid w:val="005122D3"/>
    <w:rsid w:val="00515567"/>
    <w:rsid w:val="00531D44"/>
    <w:rsid w:val="0055185F"/>
    <w:rsid w:val="00553460"/>
    <w:rsid w:val="00555FB8"/>
    <w:rsid w:val="00557521"/>
    <w:rsid w:val="00560982"/>
    <w:rsid w:val="00570856"/>
    <w:rsid w:val="00574CC8"/>
    <w:rsid w:val="00584051"/>
    <w:rsid w:val="005848D9"/>
    <w:rsid w:val="005860FE"/>
    <w:rsid w:val="005928CE"/>
    <w:rsid w:val="00593B49"/>
    <w:rsid w:val="00595FED"/>
    <w:rsid w:val="005B0BB4"/>
    <w:rsid w:val="005B2869"/>
    <w:rsid w:val="005B3743"/>
    <w:rsid w:val="005C0603"/>
    <w:rsid w:val="005D0502"/>
    <w:rsid w:val="005D5751"/>
    <w:rsid w:val="005D6565"/>
    <w:rsid w:val="005E310E"/>
    <w:rsid w:val="005F1D31"/>
    <w:rsid w:val="005F2DAD"/>
    <w:rsid w:val="005F448C"/>
    <w:rsid w:val="006023A3"/>
    <w:rsid w:val="00605E12"/>
    <w:rsid w:val="00610FDE"/>
    <w:rsid w:val="006120EA"/>
    <w:rsid w:val="00621BA0"/>
    <w:rsid w:val="00621C06"/>
    <w:rsid w:val="00634C53"/>
    <w:rsid w:val="00636E1F"/>
    <w:rsid w:val="00637C63"/>
    <w:rsid w:val="0065586F"/>
    <w:rsid w:val="0065605E"/>
    <w:rsid w:val="006600D7"/>
    <w:rsid w:val="00665E97"/>
    <w:rsid w:val="00671B02"/>
    <w:rsid w:val="0068130B"/>
    <w:rsid w:val="006854B9"/>
    <w:rsid w:val="0069510F"/>
    <w:rsid w:val="006C365E"/>
    <w:rsid w:val="006C7A89"/>
    <w:rsid w:val="006D5CA7"/>
    <w:rsid w:val="006E3480"/>
    <w:rsid w:val="00704405"/>
    <w:rsid w:val="007133E8"/>
    <w:rsid w:val="0071475F"/>
    <w:rsid w:val="00714CF3"/>
    <w:rsid w:val="0073169B"/>
    <w:rsid w:val="0074177A"/>
    <w:rsid w:val="00746BDF"/>
    <w:rsid w:val="00747A29"/>
    <w:rsid w:val="00751EBE"/>
    <w:rsid w:val="0076068F"/>
    <w:rsid w:val="00761F63"/>
    <w:rsid w:val="00770B1B"/>
    <w:rsid w:val="00772176"/>
    <w:rsid w:val="007862E5"/>
    <w:rsid w:val="00791102"/>
    <w:rsid w:val="00796912"/>
    <w:rsid w:val="007A1468"/>
    <w:rsid w:val="007A7030"/>
    <w:rsid w:val="007B5166"/>
    <w:rsid w:val="007C51FF"/>
    <w:rsid w:val="007D22CA"/>
    <w:rsid w:val="007D368B"/>
    <w:rsid w:val="007D3A54"/>
    <w:rsid w:val="007D5390"/>
    <w:rsid w:val="007D7111"/>
    <w:rsid w:val="007D7C33"/>
    <w:rsid w:val="007E2286"/>
    <w:rsid w:val="007E3AC8"/>
    <w:rsid w:val="007E75D8"/>
    <w:rsid w:val="007F29DE"/>
    <w:rsid w:val="007F2E88"/>
    <w:rsid w:val="00801F3F"/>
    <w:rsid w:val="00803880"/>
    <w:rsid w:val="00803C7C"/>
    <w:rsid w:val="00810CEB"/>
    <w:rsid w:val="00816C84"/>
    <w:rsid w:val="00820A96"/>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8717C"/>
    <w:rsid w:val="00890F9B"/>
    <w:rsid w:val="008A651B"/>
    <w:rsid w:val="008B4649"/>
    <w:rsid w:val="008C23BA"/>
    <w:rsid w:val="008C2BDB"/>
    <w:rsid w:val="008C66A4"/>
    <w:rsid w:val="008D1F14"/>
    <w:rsid w:val="008D272B"/>
    <w:rsid w:val="008D29C3"/>
    <w:rsid w:val="008E2E95"/>
    <w:rsid w:val="008E393B"/>
    <w:rsid w:val="008F3AB6"/>
    <w:rsid w:val="00905089"/>
    <w:rsid w:val="009179E9"/>
    <w:rsid w:val="0092016C"/>
    <w:rsid w:val="0092304D"/>
    <w:rsid w:val="00924BC0"/>
    <w:rsid w:val="00925B82"/>
    <w:rsid w:val="00933BF5"/>
    <w:rsid w:val="00933CBB"/>
    <w:rsid w:val="0094278D"/>
    <w:rsid w:val="00942C2A"/>
    <w:rsid w:val="00957749"/>
    <w:rsid w:val="00960482"/>
    <w:rsid w:val="00961B9D"/>
    <w:rsid w:val="0096460C"/>
    <w:rsid w:val="00974AF7"/>
    <w:rsid w:val="00985B9D"/>
    <w:rsid w:val="009C4E28"/>
    <w:rsid w:val="009C5BF5"/>
    <w:rsid w:val="009C7396"/>
    <w:rsid w:val="009D0513"/>
    <w:rsid w:val="009D0B55"/>
    <w:rsid w:val="009E33EF"/>
    <w:rsid w:val="00A049C0"/>
    <w:rsid w:val="00A10DF3"/>
    <w:rsid w:val="00A11395"/>
    <w:rsid w:val="00A11EBE"/>
    <w:rsid w:val="00A14A93"/>
    <w:rsid w:val="00A20A1E"/>
    <w:rsid w:val="00A20CDC"/>
    <w:rsid w:val="00A2582E"/>
    <w:rsid w:val="00A323AB"/>
    <w:rsid w:val="00A36892"/>
    <w:rsid w:val="00A41181"/>
    <w:rsid w:val="00A666ED"/>
    <w:rsid w:val="00A67AC4"/>
    <w:rsid w:val="00A70D61"/>
    <w:rsid w:val="00A73E26"/>
    <w:rsid w:val="00A81264"/>
    <w:rsid w:val="00A85DC4"/>
    <w:rsid w:val="00AA0D62"/>
    <w:rsid w:val="00AA1608"/>
    <w:rsid w:val="00AB25EC"/>
    <w:rsid w:val="00AC7075"/>
    <w:rsid w:val="00AD41CD"/>
    <w:rsid w:val="00AE04D9"/>
    <w:rsid w:val="00AE27EF"/>
    <w:rsid w:val="00AE3957"/>
    <w:rsid w:val="00B11ADF"/>
    <w:rsid w:val="00B14CAA"/>
    <w:rsid w:val="00B2403F"/>
    <w:rsid w:val="00B25E99"/>
    <w:rsid w:val="00B27052"/>
    <w:rsid w:val="00B27AA1"/>
    <w:rsid w:val="00B33D3E"/>
    <w:rsid w:val="00B371C7"/>
    <w:rsid w:val="00B452CE"/>
    <w:rsid w:val="00B628C2"/>
    <w:rsid w:val="00B64695"/>
    <w:rsid w:val="00B67942"/>
    <w:rsid w:val="00B77AD0"/>
    <w:rsid w:val="00B802CA"/>
    <w:rsid w:val="00B83B74"/>
    <w:rsid w:val="00B85CCA"/>
    <w:rsid w:val="00B87169"/>
    <w:rsid w:val="00B90ADB"/>
    <w:rsid w:val="00BA130F"/>
    <w:rsid w:val="00BA2D04"/>
    <w:rsid w:val="00BA645D"/>
    <w:rsid w:val="00BC661D"/>
    <w:rsid w:val="00BD78F3"/>
    <w:rsid w:val="00BE3139"/>
    <w:rsid w:val="00BE4A94"/>
    <w:rsid w:val="00BE69A6"/>
    <w:rsid w:val="00BF18B1"/>
    <w:rsid w:val="00BF757E"/>
    <w:rsid w:val="00BF7EAB"/>
    <w:rsid w:val="00C05DAF"/>
    <w:rsid w:val="00C24510"/>
    <w:rsid w:val="00C33784"/>
    <w:rsid w:val="00C377FD"/>
    <w:rsid w:val="00C44BC9"/>
    <w:rsid w:val="00C45A21"/>
    <w:rsid w:val="00C547F3"/>
    <w:rsid w:val="00C571BE"/>
    <w:rsid w:val="00C61174"/>
    <w:rsid w:val="00C65C8C"/>
    <w:rsid w:val="00C675AF"/>
    <w:rsid w:val="00C72067"/>
    <w:rsid w:val="00C92011"/>
    <w:rsid w:val="00C940EC"/>
    <w:rsid w:val="00C96135"/>
    <w:rsid w:val="00CB52AC"/>
    <w:rsid w:val="00CB77EB"/>
    <w:rsid w:val="00CD3BB8"/>
    <w:rsid w:val="00CD41DA"/>
    <w:rsid w:val="00CD4EEC"/>
    <w:rsid w:val="00CE17F7"/>
    <w:rsid w:val="00CE2038"/>
    <w:rsid w:val="00D01D96"/>
    <w:rsid w:val="00D124B4"/>
    <w:rsid w:val="00D23B9D"/>
    <w:rsid w:val="00D2598B"/>
    <w:rsid w:val="00D316D4"/>
    <w:rsid w:val="00D31FBF"/>
    <w:rsid w:val="00D3392F"/>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A2E45"/>
    <w:rsid w:val="00DB40CE"/>
    <w:rsid w:val="00DB7259"/>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36620"/>
    <w:rsid w:val="00E45339"/>
    <w:rsid w:val="00E54758"/>
    <w:rsid w:val="00E55B6F"/>
    <w:rsid w:val="00E56726"/>
    <w:rsid w:val="00E71219"/>
    <w:rsid w:val="00E77384"/>
    <w:rsid w:val="00E905F7"/>
    <w:rsid w:val="00E95408"/>
    <w:rsid w:val="00EA61D0"/>
    <w:rsid w:val="00EA738A"/>
    <w:rsid w:val="00EC1591"/>
    <w:rsid w:val="00EC263C"/>
    <w:rsid w:val="00EC3037"/>
    <w:rsid w:val="00EC6415"/>
    <w:rsid w:val="00EF48A4"/>
    <w:rsid w:val="00F0691D"/>
    <w:rsid w:val="00F0725B"/>
    <w:rsid w:val="00F15086"/>
    <w:rsid w:val="00F16D5D"/>
    <w:rsid w:val="00F172B1"/>
    <w:rsid w:val="00F176B5"/>
    <w:rsid w:val="00F20B14"/>
    <w:rsid w:val="00F33AA8"/>
    <w:rsid w:val="00F34792"/>
    <w:rsid w:val="00F3732D"/>
    <w:rsid w:val="00F40FA4"/>
    <w:rsid w:val="00F462E5"/>
    <w:rsid w:val="00F46FD3"/>
    <w:rsid w:val="00F51223"/>
    <w:rsid w:val="00F52FD7"/>
    <w:rsid w:val="00FA00FB"/>
    <w:rsid w:val="00FA6F24"/>
    <w:rsid w:val="00FA7E8A"/>
    <w:rsid w:val="00FB22D0"/>
    <w:rsid w:val="00FC7F9C"/>
    <w:rsid w:val="00FD0FAE"/>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webSettings.xml><?xml version="1.0" encoding="utf-8"?>
<w:webSettings xmlns:r="http://schemas.openxmlformats.org/officeDocument/2006/relationships" xmlns:w="http://schemas.openxmlformats.org/wordprocessingml/2006/main">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671029522">
      <w:bodyDiv w:val="1"/>
      <w:marLeft w:val="0"/>
      <w:marRight w:val="0"/>
      <w:marTop w:val="0"/>
      <w:marBottom w:val="0"/>
      <w:divBdr>
        <w:top w:val="none" w:sz="0" w:space="0" w:color="auto"/>
        <w:left w:val="none" w:sz="0" w:space="0" w:color="auto"/>
        <w:bottom w:val="none" w:sz="0" w:space="0" w:color="auto"/>
        <w:right w:val="none" w:sz="0" w:space="0" w:color="auto"/>
      </w:divBdr>
    </w:div>
    <w:div w:id="825321297">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227062382">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82F837-57C6-4B3D-B2FC-713AB8DE1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1560</Words>
  <Characters>9204</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2019-12-03T09:58:00Z</dcterms:created>
  <dcterms:modified xsi:type="dcterms:W3CDTF">2019-12-03T09:58:00Z</dcterms:modified>
</cp:coreProperties>
</file>